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Times New Roman" w:hAnsi="Times New Roman"/>
          <w:sz w:val="24"/>
          <w:szCs w:val="24"/>
          <w:lang w:val="ro-RO"/>
        </w:rPr>
      </w:pPr>
    </w:p>
    <w:p>
      <w:pPr>
        <w:jc w:val="right"/>
        <w:rPr>
          <w:rFonts w:ascii="Times New Roman" w:hAnsi="Times New Roman" w:cs="Times New Roman"/>
          <w:sz w:val="24"/>
          <w:szCs w:val="24"/>
          <w:lang w:val="ro-RO"/>
        </w:rPr>
      </w:pPr>
      <w:r>
        <w:rPr>
          <w:rFonts w:ascii="Times New Roman" w:hAnsi="Times New Roman" w:cs="Times New Roman"/>
          <w:sz w:val="24"/>
          <w:szCs w:val="24"/>
          <w:lang w:val="ro-RO"/>
        </w:rPr>
        <w:t>ANEXA nr.1</w:t>
      </w:r>
    </w:p>
    <w:p>
      <w:pPr>
        <w:jc w:val="both"/>
        <w:rPr>
          <w:rFonts w:ascii="Times New Roman" w:hAnsi="Times New Roman" w:cs="Times New Roman"/>
          <w:sz w:val="24"/>
          <w:szCs w:val="24"/>
          <w:lang w:val="ro-RO"/>
        </w:rPr>
      </w:pPr>
    </w:p>
    <w:p>
      <w:pPr>
        <w:jc w:val="both"/>
        <w:rPr>
          <w:rFonts w:ascii="Times New Roman" w:hAnsi="Times New Roman" w:cs="Times New Roman"/>
          <w:sz w:val="24"/>
          <w:szCs w:val="24"/>
          <w:lang w:val="ro-RO"/>
        </w:rPr>
      </w:pPr>
    </w:p>
    <w:p>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Procedura de aplicare a regulilor prevăzute la art.310</w:t>
      </w:r>
      <w:r>
        <w:rPr>
          <w:rFonts w:ascii="Times New Roman" w:hAnsi="Times New Roman" w:cs="Times New Roman"/>
          <w:b/>
          <w:bCs/>
          <w:sz w:val="24"/>
          <w:szCs w:val="24"/>
          <w:vertAlign w:val="superscript"/>
          <w:lang w:val="ro-RO"/>
        </w:rPr>
        <w:t>1</w:t>
      </w:r>
      <w:r>
        <w:rPr>
          <w:rFonts w:ascii="Times New Roman" w:hAnsi="Times New Roman" w:cs="Times New Roman"/>
          <w:b/>
          <w:bCs/>
          <w:sz w:val="24"/>
          <w:szCs w:val="24"/>
          <w:lang w:val="ro-RO"/>
        </w:rPr>
        <w:t xml:space="preserve"> din Codul fiscal, pentru persoanele impozabile cu sediul activității economice în România care aplică regimul special de scutire pentru întreprinderile mici în alte state membre</w:t>
      </w:r>
    </w:p>
    <w:p>
      <w:pPr>
        <w:jc w:val="both"/>
        <w:rPr>
          <w:rFonts w:ascii="Times New Roman" w:hAnsi="Times New Roman" w:cs="Times New Roman"/>
          <w:sz w:val="24"/>
          <w:szCs w:val="24"/>
          <w:lang w:val="ro-RO"/>
        </w:rPr>
      </w:pPr>
    </w:p>
    <w:p>
      <w:pPr>
        <w:jc w:val="both"/>
        <w:rPr>
          <w:rFonts w:ascii="Times New Roman" w:hAnsi="Times New Roman" w:cs="Times New Roman"/>
          <w:sz w:val="24"/>
          <w:szCs w:val="24"/>
          <w:lang w:val="ro-RO"/>
        </w:rPr>
      </w:pPr>
    </w:p>
    <w:p>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CAPITOLUL I</w:t>
      </w:r>
    </w:p>
    <w:p>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Dispoziţii generale</w:t>
      </w:r>
    </w:p>
    <w:p>
      <w:pPr>
        <w:jc w:val="both"/>
        <w:rPr>
          <w:rFonts w:ascii="Times New Roman" w:hAnsi="Times New Roman" w:cs="Times New Roman"/>
          <w:b/>
          <w:bCs/>
          <w:sz w:val="24"/>
          <w:szCs w:val="24"/>
          <w:lang w:val="ro-RO"/>
        </w:rPr>
      </w:pPr>
    </w:p>
    <w:p>
      <w:pPr>
        <w:jc w:val="both"/>
        <w:rPr>
          <w:rFonts w:ascii="Times New Roman" w:hAnsi="Times New Roman" w:cs="Times New Roman"/>
          <w:b/>
          <w:bCs/>
          <w:sz w:val="24"/>
          <w:szCs w:val="24"/>
          <w:lang w:val="ro-RO"/>
        </w:rPr>
      </w:pPr>
    </w:p>
    <w:p>
      <w:pPr>
        <w:jc w:val="both"/>
        <w:rPr>
          <w:rFonts w:ascii="Times New Roman" w:hAnsi="Times New Roman" w:cs="Times New Roman"/>
          <w:sz w:val="24"/>
          <w:szCs w:val="24"/>
          <w:lang w:val="ro-RO"/>
        </w:rPr>
      </w:pPr>
      <w:r>
        <w:rPr>
          <w:rFonts w:ascii="Times New Roman" w:hAnsi="Times New Roman" w:cs="Times New Roman"/>
          <w:sz w:val="24"/>
          <w:szCs w:val="24"/>
          <w:lang w:val="ro-RO"/>
        </w:rPr>
        <w:t>1.(1). Persoanele impozabile stabilite în România</w:t>
      </w:r>
      <w:r>
        <w:rPr>
          <w:rFonts w:ascii="Times New Roman" w:hAnsi="Times New Roman" w:cs="Times New Roman"/>
          <w:sz w:val="24"/>
          <w:szCs w:val="24"/>
          <w:lang w:val="it-IT"/>
        </w:rPr>
        <w:t xml:space="preserve"> conform art.266 alin.(2) lit.a)</w:t>
      </w:r>
      <w:r>
        <w:rPr>
          <w:rFonts w:ascii="Times New Roman" w:hAnsi="Times New Roman" w:cs="Times New Roman"/>
          <w:sz w:val="24"/>
          <w:szCs w:val="24"/>
          <w:lang w:val="ro-RO"/>
        </w:rPr>
        <w:t xml:space="preserve"> din Legea nr.227/2015 privind Codul fiscal, cu modificările și completările ulterioare (</w:t>
      </w:r>
      <w:r>
        <w:rPr>
          <w:rFonts w:ascii="Times New Roman" w:hAnsi="Times New Roman" w:cs="Times New Roman"/>
          <w:i/>
          <w:iCs/>
          <w:sz w:val="24"/>
          <w:szCs w:val="24"/>
          <w:lang w:val="ro-RO"/>
        </w:rPr>
        <w:t>Codul fiscal</w:t>
      </w:r>
      <w:r>
        <w:rPr>
          <w:rFonts w:ascii="Times New Roman" w:hAnsi="Times New Roman" w:cs="Times New Roman"/>
          <w:sz w:val="24"/>
          <w:szCs w:val="24"/>
          <w:lang w:val="ro-RO"/>
        </w:rPr>
        <w:t>),  indiferent dacă sunt sau nu sunt înregistrate în scopuri de TVA potrivit art.316 din Codul fiscal, pot opta, în condiţiile prevăzute la art.310</w:t>
      </w:r>
      <w:r>
        <w:rPr>
          <w:rFonts w:ascii="Times New Roman" w:hAnsi="Times New Roman" w:cs="Times New Roman"/>
          <w:sz w:val="24"/>
          <w:szCs w:val="24"/>
          <w:vertAlign w:val="superscript"/>
          <w:lang w:val="ro-RO"/>
        </w:rPr>
        <w:t>1</w:t>
      </w:r>
      <w:r>
        <w:rPr>
          <w:rFonts w:ascii="Times New Roman" w:hAnsi="Times New Roman" w:cs="Times New Roman"/>
          <w:sz w:val="24"/>
          <w:szCs w:val="24"/>
          <w:lang w:val="ro-RO"/>
        </w:rPr>
        <w:t xml:space="preserve"> din Codul fiscal, pentru aplicarea regimului special de scutire pentru întreprinderile mici în alte state membre, denumit în continuare </w:t>
      </w:r>
      <w:r>
        <w:rPr>
          <w:rFonts w:ascii="Times New Roman" w:hAnsi="Times New Roman" w:cs="Times New Roman"/>
          <w:i/>
          <w:iCs/>
          <w:sz w:val="24"/>
          <w:szCs w:val="24"/>
          <w:lang w:val="ro-RO"/>
        </w:rPr>
        <w:t>regim special de scutire</w:t>
      </w:r>
      <w:r>
        <w:rPr>
          <w:rFonts w:ascii="Times New Roman" w:hAnsi="Times New Roman" w:cs="Times New Roman"/>
          <w:sz w:val="24"/>
          <w:szCs w:val="24"/>
          <w:lang w:val="ro-RO"/>
        </w:rPr>
        <w:t>.</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1.(2). Nu pot opta pentru aplicarea regimului special de scutire, în condiţiile prevăzute la art.310</w:t>
      </w:r>
      <w:r>
        <w:rPr>
          <w:rFonts w:ascii="Times New Roman" w:hAnsi="Times New Roman" w:cs="Times New Roman"/>
          <w:sz w:val="24"/>
          <w:szCs w:val="24"/>
          <w:vertAlign w:val="superscript"/>
          <w:lang w:val="ro-RO"/>
        </w:rPr>
        <w:t>1</w:t>
      </w:r>
      <w:r>
        <w:rPr>
          <w:rFonts w:ascii="Times New Roman" w:hAnsi="Times New Roman" w:cs="Times New Roman"/>
          <w:sz w:val="24"/>
          <w:szCs w:val="24"/>
          <w:lang w:val="ro-RO"/>
        </w:rPr>
        <w:t xml:space="preserve"> din Codul fiscal, persoanele impozabile care au sediul activităţii economice în afara României, chiar dacă:</w:t>
      </w:r>
    </w:p>
    <w:p>
      <w:pPr>
        <w:numPr>
          <w:ilvl w:val="0"/>
          <w:numId w:val="1"/>
        </w:numPr>
        <w:ind w:firstLine="420"/>
        <w:jc w:val="both"/>
        <w:rPr>
          <w:rFonts w:ascii="Times New Roman" w:hAnsi="Times New Roman" w:cs="Times New Roman"/>
          <w:sz w:val="24"/>
          <w:szCs w:val="24"/>
          <w:lang w:val="ro-RO"/>
        </w:rPr>
      </w:pPr>
      <w:r>
        <w:rPr>
          <w:rFonts w:ascii="Times New Roman" w:hAnsi="Times New Roman" w:cs="Times New Roman"/>
          <w:sz w:val="24"/>
          <w:szCs w:val="24"/>
          <w:lang w:val="ro-RO"/>
        </w:rPr>
        <w:t>au un sediu fix în România,</w:t>
      </w:r>
    </w:p>
    <w:p>
      <w:pPr>
        <w:numPr>
          <w:ilvl w:val="0"/>
          <w:numId w:val="1"/>
        </w:numPr>
        <w:ind w:firstLine="4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sunt înregistrate în scopuri de TVA în România direct sau prin desemnarea unui reprezentant fiscal. </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1.(3). Persoanele impozabile prevăzute la alin.(2), care au sediul activităţii economice într-un alt stat membru, își </w:t>
      </w:r>
      <w:r>
        <w:rPr>
          <w:rFonts w:ascii="Times New Roman" w:hAnsi="Times New Roman" w:cs="Times New Roman"/>
          <w:sz w:val="24"/>
          <w:szCs w:val="24"/>
          <w:lang w:val="it-IT"/>
        </w:rPr>
        <w:t xml:space="preserve">pot </w:t>
      </w:r>
      <w:r>
        <w:rPr>
          <w:rFonts w:ascii="Times New Roman" w:hAnsi="Times New Roman" w:cs="Times New Roman"/>
          <w:sz w:val="24"/>
          <w:szCs w:val="24"/>
          <w:lang w:val="ro-RO"/>
        </w:rPr>
        <w:t>exercit</w:t>
      </w:r>
      <w:r>
        <w:rPr>
          <w:rFonts w:ascii="Times New Roman" w:hAnsi="Times New Roman" w:cs="Times New Roman"/>
          <w:sz w:val="24"/>
          <w:szCs w:val="24"/>
          <w:lang w:val="it-IT"/>
        </w:rPr>
        <w:t>a</w:t>
      </w:r>
      <w:r>
        <w:rPr>
          <w:rFonts w:ascii="Times New Roman" w:hAnsi="Times New Roman" w:cs="Times New Roman"/>
          <w:sz w:val="24"/>
          <w:szCs w:val="24"/>
          <w:lang w:val="ro-RO"/>
        </w:rPr>
        <w:t xml:space="preserve"> în statul membru de stabilire opțiunea pentru aplicarea, în România, a regimului special de scutire.</w:t>
      </w:r>
    </w:p>
    <w:p>
      <w:pPr>
        <w:jc w:val="both"/>
        <w:rPr>
          <w:rFonts w:ascii="Times New Roman" w:hAnsi="Times New Roman" w:cs="Times New Roman"/>
          <w:sz w:val="24"/>
          <w:szCs w:val="24"/>
          <w:lang w:val="ro-RO"/>
        </w:rPr>
      </w:pPr>
    </w:p>
    <w:p>
      <w:pPr>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Prezenta procedură se aplică de către:</w:t>
      </w:r>
    </w:p>
    <w:p>
      <w:pPr>
        <w:numPr>
          <w:ilvl w:val="0"/>
          <w:numId w:val="3"/>
        </w:numPr>
        <w:ind w:firstLine="4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persoanele impozabile prevăzute la pct. 1 alin. (1), care optează pentru aplicarea, în alte state membre, a regimului special de scutire, </w:t>
      </w:r>
    </w:p>
    <w:p>
      <w:pPr>
        <w:numPr>
          <w:ilvl w:val="0"/>
          <w:numId w:val="3"/>
        </w:numPr>
        <w:ind w:firstLine="420"/>
        <w:jc w:val="both"/>
        <w:rPr>
          <w:rFonts w:ascii="Times New Roman" w:hAnsi="Times New Roman" w:cs="Times New Roman"/>
          <w:sz w:val="24"/>
          <w:szCs w:val="24"/>
          <w:lang w:val="ro-RO"/>
        </w:rPr>
      </w:pPr>
      <w:r>
        <w:rPr>
          <w:rFonts w:ascii="Times New Roman" w:hAnsi="Times New Roman" w:cs="Times New Roman"/>
          <w:sz w:val="24"/>
          <w:szCs w:val="24"/>
          <w:lang w:val="ro-RO"/>
        </w:rPr>
        <w:t>organul fiscal central competent.</w:t>
      </w:r>
    </w:p>
    <w:p>
      <w:pPr>
        <w:jc w:val="both"/>
        <w:rPr>
          <w:rFonts w:ascii="Times New Roman" w:hAnsi="Times New Roman" w:cs="Times New Roman"/>
          <w:sz w:val="24"/>
          <w:szCs w:val="24"/>
          <w:lang w:val="ro-RO"/>
        </w:rPr>
      </w:pPr>
    </w:p>
    <w:p>
      <w:pPr>
        <w:numPr>
          <w:ilvl w:val="0"/>
          <w:numId w:val="2"/>
        </w:numPr>
        <w:jc w:val="both"/>
        <w:rPr>
          <w:rFonts w:ascii="Times New Roman" w:hAnsi="Times New Roman" w:cs="Times New Roman"/>
          <w:sz w:val="24"/>
          <w:szCs w:val="24"/>
          <w:lang w:val="ro-RO"/>
        </w:rPr>
      </w:pPr>
      <w:r>
        <w:rPr>
          <w:rFonts w:ascii="Times New Roman" w:hAnsi="Times New Roman" w:cs="Times New Roman"/>
          <w:sz w:val="24"/>
          <w:szCs w:val="24"/>
          <w:lang w:val="ro-RO"/>
        </w:rPr>
        <w:t>(1). Competenţa de administrare a regimului special de scutire, prevăzut la art.310</w:t>
      </w:r>
      <w:r>
        <w:rPr>
          <w:rFonts w:ascii="Times New Roman" w:hAnsi="Times New Roman" w:cs="Times New Roman"/>
          <w:sz w:val="24"/>
          <w:szCs w:val="24"/>
          <w:vertAlign w:val="superscript"/>
          <w:lang w:val="ro-RO"/>
        </w:rPr>
        <w:t>1</w:t>
      </w:r>
      <w:r>
        <w:rPr>
          <w:rFonts w:ascii="Times New Roman" w:hAnsi="Times New Roman" w:cs="Times New Roman"/>
          <w:sz w:val="24"/>
          <w:szCs w:val="24"/>
          <w:lang w:val="ro-RO"/>
        </w:rPr>
        <w:t xml:space="preserve"> din Codul fiscal, revine Administraţiei fiscale pentru contribuabili nerezidenţi din cadrul Direcţiei generale regionale a finanţelor publice Bucureşti, denumită în continuare organ fiscal competent.</w:t>
      </w:r>
    </w:p>
    <w:p>
      <w:pPr>
        <w:jc w:val="both"/>
        <w:rPr>
          <w:rFonts w:ascii="Times New Roman" w:hAnsi="Times New Roman" w:cs="Times New Roman"/>
          <w:sz w:val="24"/>
          <w:szCs w:val="24"/>
          <w:lang w:val="ro-RO"/>
        </w:rPr>
      </w:pPr>
      <w:r>
        <w:rPr>
          <w:rFonts w:ascii="Times New Roman" w:hAnsi="Times New Roman" w:cs="Times New Roman"/>
          <w:sz w:val="24"/>
          <w:szCs w:val="24"/>
          <w:lang w:val="ro-RO"/>
        </w:rPr>
        <w:t>3.(2). Organul fiscal competent administrează regimul special de scutire cu ajutorul sistemului informatic pus la dispoziţie de Centrul Naţional pentru Informaţii Financiare din cadrul Ministerului Finanţelor.</w:t>
      </w:r>
    </w:p>
    <w:p>
      <w:pPr>
        <w:numPr>
          <w:ilvl w:val="255"/>
          <w:numId w:val="0"/>
        </w:numPr>
        <w:jc w:val="both"/>
        <w:rPr>
          <w:rFonts w:ascii="Times New Roman" w:hAnsi="Times New Roman" w:cs="Times New Roman"/>
          <w:sz w:val="24"/>
          <w:szCs w:val="24"/>
          <w:lang w:val="ro-RO"/>
        </w:rPr>
      </w:pPr>
    </w:p>
    <w:p>
      <w:pPr>
        <w:jc w:val="both"/>
        <w:rPr>
          <w:rFonts w:ascii="Times New Roman" w:hAnsi="Times New Roman"/>
          <w:sz w:val="24"/>
          <w:szCs w:val="24"/>
          <w:lang w:val="ro-RO"/>
        </w:rPr>
      </w:pPr>
      <w:r>
        <w:rPr>
          <w:rFonts w:ascii="Times New Roman" w:hAnsi="Times New Roman" w:cs="Times New Roman"/>
          <w:sz w:val="24"/>
          <w:szCs w:val="24"/>
          <w:lang w:val="ro-RO"/>
        </w:rPr>
        <w:t xml:space="preserve">4. Toate formularele și informațiile necesare aplicării și administrării regimului special de scutire se transmit electronic, prin intermediul </w:t>
      </w:r>
      <w:r>
        <w:rPr>
          <w:rFonts w:ascii="Times New Roman" w:hAnsi="Times New Roman"/>
          <w:sz w:val="24"/>
          <w:szCs w:val="24"/>
          <w:lang w:val="ro-RO"/>
        </w:rPr>
        <w:t>portalului electronic pus la dispoziţie de Centrul Naţional pentru Informaţii Financiare din cadrul Ministerului Finanţelor.</w:t>
      </w:r>
    </w:p>
    <w:p>
      <w:pPr>
        <w:jc w:val="both"/>
        <w:rPr>
          <w:rFonts w:ascii="Times New Roman" w:hAnsi="Times New Roman"/>
          <w:sz w:val="24"/>
          <w:szCs w:val="24"/>
          <w:lang w:val="ro-RO"/>
        </w:rPr>
      </w:pPr>
    </w:p>
    <w:p>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CAPITOLUL II</w:t>
      </w:r>
    </w:p>
    <w:p>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Înregistrarea persoanelor impozabile cu sediul activității economice în România, în vederea aplicării regimului special de scutire</w:t>
      </w:r>
    </w:p>
    <w:p>
      <w:pPr>
        <w:jc w:val="both"/>
        <w:rPr>
          <w:rFonts w:ascii="Times New Roman" w:hAnsi="Times New Roman" w:cs="Times New Roman"/>
          <w:sz w:val="24"/>
          <w:szCs w:val="24"/>
          <w:lang w:val="ro-RO"/>
        </w:rPr>
      </w:pP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5. (1). Persoana impozabilă prevăzută la pct. 1 alin. (1), care intenționează să aplice regimul special de scutire în alte state membre și care îndeplinește condițiile prevăzute la art.310</w:t>
      </w:r>
      <w:r>
        <w:rPr>
          <w:rFonts w:ascii="Times New Roman" w:hAnsi="Times New Roman" w:cs="Times New Roman"/>
          <w:sz w:val="24"/>
          <w:szCs w:val="24"/>
          <w:vertAlign w:val="superscript"/>
          <w:lang w:val="ro-RO"/>
        </w:rPr>
        <w:t>1</w:t>
      </w:r>
      <w:r>
        <w:rPr>
          <w:rFonts w:ascii="Times New Roman" w:hAnsi="Times New Roman" w:cs="Times New Roman"/>
          <w:sz w:val="24"/>
          <w:szCs w:val="24"/>
          <w:lang w:val="ro-RO"/>
        </w:rPr>
        <w:t xml:space="preserve"> alin.(1) din Codul fiscal, are obligația să completeze și să depună o notificare prealabilă, conform structurii prevăzute în anexa nr.1 </w:t>
      </w:r>
      <w:r>
        <w:rPr>
          <w:rFonts w:hint="default" w:ascii="Times New Roman" w:hAnsi="Times New Roman" w:cs="Times New Roman"/>
          <w:sz w:val="24"/>
          <w:szCs w:val="24"/>
          <w:lang w:val="ro-RO"/>
        </w:rPr>
        <w:t>care face parte integrantă din</w:t>
      </w:r>
      <w:r>
        <w:rPr>
          <w:rFonts w:ascii="Times New Roman" w:hAnsi="Times New Roman" w:cs="Times New Roman"/>
          <w:sz w:val="24"/>
          <w:szCs w:val="24"/>
          <w:lang w:val="ro-RO"/>
        </w:rPr>
        <w:t xml:space="preserve"> prezenta procedură. </w:t>
      </w:r>
    </w:p>
    <w:p>
      <w:pPr>
        <w:numPr>
          <w:ilvl w:val="255"/>
          <w:numId w:val="0"/>
        </w:numPr>
        <w:jc w:val="both"/>
        <w:rPr>
          <w:rFonts w:ascii="Times New Roman" w:hAnsi="Times New Roman"/>
          <w:sz w:val="24"/>
          <w:szCs w:val="24"/>
          <w:lang w:val="ro-RO"/>
        </w:rPr>
      </w:pPr>
      <w:r>
        <w:rPr>
          <w:rFonts w:ascii="Times New Roman" w:hAnsi="Times New Roman" w:cs="Times New Roman"/>
          <w:sz w:val="24"/>
          <w:szCs w:val="24"/>
          <w:lang w:val="ro-RO"/>
        </w:rPr>
        <w:t xml:space="preserve">5.(2). Dacă persoana impozabilă aplică regimul special </w:t>
      </w:r>
      <w:r>
        <w:rPr>
          <w:rFonts w:ascii="Times New Roman" w:hAnsi="Times New Roman"/>
          <w:sz w:val="24"/>
          <w:szCs w:val="24"/>
          <w:lang w:val="ro-RO"/>
        </w:rPr>
        <w:t>pentru vânzările intracomunitare de bunuri la distanță, pentru livrările de bunuri interne efectuate de interfețele electronice care facilitează aceste livrări și pentru serviciile prestate de persoane impozabile stabilite în Uniunea Europeană, dar nu în statul membru de consum, prevăzut la art.315 din Codul fiscal (</w:t>
      </w:r>
      <w:r>
        <w:rPr>
          <w:rFonts w:ascii="Times New Roman" w:hAnsi="Times New Roman"/>
          <w:i/>
          <w:iCs/>
          <w:sz w:val="24"/>
          <w:szCs w:val="24"/>
          <w:lang w:val="ro-RO"/>
        </w:rPr>
        <w:t>regimul special OSS-UE</w:t>
      </w:r>
      <w:r>
        <w:rPr>
          <w:rFonts w:ascii="Times New Roman" w:hAnsi="Times New Roman"/>
          <w:sz w:val="24"/>
          <w:szCs w:val="24"/>
          <w:lang w:val="ro-RO"/>
        </w:rPr>
        <w:t>), înscrie în notificarea prealabilă și informații privind codul de înregistrare utilizat pentru aplicarea regimului special OSS-UE.</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5.(3). Persoana impozabilă nu va mai putea aplica regimul special OSS-UE în statele membre în care aplică regimul special de scutire. R</w:t>
      </w:r>
      <w:r>
        <w:rPr>
          <w:rFonts w:ascii="Times New Roman" w:hAnsi="Times New Roman" w:eastAsia="Times-Roman" w:cs="Times New Roman"/>
          <w:sz w:val="24"/>
          <w:szCs w:val="24"/>
          <w:lang w:val="it-IT"/>
        </w:rPr>
        <w:t>egim</w:t>
      </w:r>
      <w:r>
        <w:rPr>
          <w:rFonts w:ascii="Times New Roman" w:hAnsi="Times New Roman" w:eastAsia="Times-Roman" w:cs="Times New Roman"/>
          <w:sz w:val="24"/>
          <w:szCs w:val="24"/>
          <w:lang w:val="ro-RO"/>
        </w:rPr>
        <w:t>ul</w:t>
      </w:r>
      <w:r>
        <w:rPr>
          <w:rFonts w:ascii="Times New Roman" w:hAnsi="Times New Roman" w:eastAsia="Times-Roman" w:cs="Times New Roman"/>
          <w:sz w:val="24"/>
          <w:szCs w:val="24"/>
          <w:lang w:val="it-IT"/>
        </w:rPr>
        <w:t xml:space="preserve"> special</w:t>
      </w:r>
      <w:r>
        <w:rPr>
          <w:rFonts w:ascii="Times New Roman" w:hAnsi="Times New Roman" w:eastAsia="Times-Roman" w:cs="Times New Roman"/>
          <w:sz w:val="24"/>
          <w:szCs w:val="24"/>
          <w:lang w:val="ro-RO"/>
        </w:rPr>
        <w:t xml:space="preserve"> OSS-UE se poate aplica doar</w:t>
      </w:r>
      <w:r>
        <w:rPr>
          <w:rFonts w:ascii="Times New Roman" w:hAnsi="Times New Roman" w:eastAsia="Times-Roman" w:cs="Times New Roman"/>
          <w:sz w:val="24"/>
          <w:szCs w:val="24"/>
          <w:lang w:val="it-IT"/>
        </w:rPr>
        <w:t xml:space="preserve"> în statele</w:t>
      </w:r>
      <w:r>
        <w:rPr>
          <w:rFonts w:ascii="Times New Roman" w:hAnsi="Times New Roman" w:eastAsia="Times-Roman" w:cs="Times New Roman"/>
          <w:sz w:val="24"/>
          <w:szCs w:val="24"/>
          <w:lang w:val="ro-RO"/>
        </w:rPr>
        <w:t xml:space="preserve"> membre</w:t>
      </w:r>
      <w:r>
        <w:rPr>
          <w:rFonts w:ascii="Times New Roman" w:hAnsi="Times New Roman" w:eastAsia="Times-Roman" w:cs="Times New Roman"/>
          <w:sz w:val="24"/>
          <w:szCs w:val="24"/>
          <w:lang w:val="it-IT"/>
        </w:rPr>
        <w:t xml:space="preserve"> în care</w:t>
      </w:r>
      <w:r>
        <w:rPr>
          <w:rFonts w:ascii="Times New Roman" w:hAnsi="Times New Roman" w:eastAsia="Times-Roman" w:cs="Times New Roman"/>
          <w:sz w:val="24"/>
          <w:szCs w:val="24"/>
          <w:lang w:val="ro-RO"/>
        </w:rPr>
        <w:t xml:space="preserve"> persoana impozabilă</w:t>
      </w:r>
      <w:r>
        <w:rPr>
          <w:rFonts w:ascii="Times New Roman" w:hAnsi="Times New Roman" w:eastAsia="Times-Roman" w:cs="Times New Roman"/>
          <w:sz w:val="24"/>
          <w:szCs w:val="24"/>
          <w:lang w:val="it-IT"/>
        </w:rPr>
        <w:t xml:space="preserve"> nu</w:t>
      </w:r>
      <w:r>
        <w:rPr>
          <w:rFonts w:ascii="Times New Roman" w:hAnsi="Times New Roman" w:eastAsia="Times-Roman" w:cs="Times New Roman"/>
          <w:sz w:val="24"/>
          <w:szCs w:val="24"/>
          <w:lang w:val="ro-RO"/>
        </w:rPr>
        <w:t xml:space="preserve"> </w:t>
      </w:r>
      <w:r>
        <w:rPr>
          <w:rFonts w:ascii="Times New Roman" w:hAnsi="Times New Roman" w:eastAsia="Times-Roman" w:cs="Times New Roman"/>
          <w:sz w:val="24"/>
          <w:szCs w:val="24"/>
          <w:lang w:val="it-IT"/>
        </w:rPr>
        <w:t>beneficiaz</w:t>
      </w:r>
      <w:r>
        <w:rPr>
          <w:rFonts w:ascii="Times New Roman" w:hAnsi="Times New Roman" w:eastAsia="TimesNewRoman" w:cs="Times New Roman"/>
          <w:sz w:val="24"/>
          <w:szCs w:val="24"/>
          <w:lang w:val="it-IT"/>
        </w:rPr>
        <w:t xml:space="preserve">ă </w:t>
      </w:r>
      <w:r>
        <w:rPr>
          <w:rFonts w:ascii="Times New Roman" w:hAnsi="Times New Roman" w:eastAsia="Times-Roman" w:cs="Times New Roman"/>
          <w:sz w:val="24"/>
          <w:szCs w:val="24"/>
          <w:lang w:val="it-IT"/>
        </w:rPr>
        <w:t>de regimul special de scutire prev</w:t>
      </w:r>
      <w:r>
        <w:rPr>
          <w:rFonts w:ascii="Times New Roman" w:hAnsi="Times New Roman" w:eastAsia="TimesNewRoman" w:cs="Times New Roman"/>
          <w:sz w:val="24"/>
          <w:szCs w:val="24"/>
          <w:lang w:val="it-IT"/>
        </w:rPr>
        <w:t>ă</w:t>
      </w:r>
      <w:r>
        <w:rPr>
          <w:rFonts w:ascii="Times New Roman" w:hAnsi="Times New Roman" w:eastAsia="Times-Roman" w:cs="Times New Roman"/>
          <w:sz w:val="24"/>
          <w:szCs w:val="24"/>
          <w:lang w:val="it-IT"/>
        </w:rPr>
        <w:t>zut la art. 310</w:t>
      </w:r>
      <w:r>
        <w:rPr>
          <w:rFonts w:ascii="Times New Roman" w:hAnsi="Times New Roman" w:eastAsia="Times-Roman" w:cs="Times New Roman"/>
          <w:sz w:val="24"/>
          <w:szCs w:val="24"/>
          <w:vertAlign w:val="superscript"/>
          <w:lang w:val="it-IT"/>
        </w:rPr>
        <w:t>1</w:t>
      </w:r>
      <w:r>
        <w:rPr>
          <w:rFonts w:ascii="Times New Roman" w:hAnsi="Times New Roman" w:eastAsia="Times-Roman" w:cs="Times New Roman"/>
          <w:sz w:val="24"/>
          <w:szCs w:val="24"/>
          <w:lang w:val="ro-RO"/>
        </w:rPr>
        <w:t xml:space="preserve"> din Codul fiscal</w:t>
      </w:r>
      <w:r>
        <w:rPr>
          <w:rFonts w:ascii="Times New Roman" w:hAnsi="Times New Roman" w:eastAsia="Times-Roman" w:cs="Times New Roman"/>
          <w:sz w:val="24"/>
          <w:szCs w:val="24"/>
          <w:lang w:val="it-IT"/>
        </w:rPr>
        <w:t>, pentru toate opera</w:t>
      </w:r>
      <w:r>
        <w:rPr>
          <w:rFonts w:ascii="Times New Roman" w:hAnsi="Times New Roman" w:eastAsia="TimesNewRoman" w:cs="Times New Roman"/>
          <w:sz w:val="24"/>
          <w:szCs w:val="24"/>
          <w:lang w:val="it-IT"/>
        </w:rPr>
        <w:t>ţ</w:t>
      </w:r>
      <w:r>
        <w:rPr>
          <w:rFonts w:ascii="Times New Roman" w:hAnsi="Times New Roman" w:eastAsia="Times-Roman" w:cs="Times New Roman"/>
          <w:sz w:val="24"/>
          <w:szCs w:val="24"/>
          <w:lang w:val="it-IT"/>
        </w:rPr>
        <w:t>iunile prev</w:t>
      </w:r>
      <w:r>
        <w:rPr>
          <w:rFonts w:ascii="Times New Roman" w:hAnsi="Times New Roman" w:eastAsia="TimesNewRoman" w:cs="Times New Roman"/>
          <w:sz w:val="24"/>
          <w:szCs w:val="24"/>
          <w:lang w:val="it-IT"/>
        </w:rPr>
        <w:t>ă</w:t>
      </w:r>
      <w:r>
        <w:rPr>
          <w:rFonts w:ascii="Times New Roman" w:hAnsi="Times New Roman" w:eastAsia="Times-Roman" w:cs="Times New Roman"/>
          <w:sz w:val="24"/>
          <w:szCs w:val="24"/>
          <w:lang w:val="it-IT"/>
        </w:rPr>
        <w:t>zute la</w:t>
      </w:r>
      <w:r>
        <w:rPr>
          <w:rFonts w:ascii="Times New Roman" w:hAnsi="Times New Roman" w:eastAsia="Times-Roman" w:cs="Times New Roman"/>
          <w:sz w:val="24"/>
          <w:szCs w:val="24"/>
          <w:lang w:val="ro-RO"/>
        </w:rPr>
        <w:t xml:space="preserve"> art.315 </w:t>
      </w:r>
      <w:r>
        <w:rPr>
          <w:rFonts w:ascii="Times New Roman" w:hAnsi="Times New Roman" w:eastAsia="Times-Roman" w:cs="Times New Roman"/>
          <w:sz w:val="24"/>
          <w:szCs w:val="24"/>
          <w:lang w:val="it-IT"/>
        </w:rPr>
        <w:t xml:space="preserve">alin. </w:t>
      </w:r>
      <w:r>
        <w:rPr>
          <w:rFonts w:ascii="Times New Roman" w:hAnsi="Times New Roman" w:eastAsia="Times-Roman" w:cs="Times New Roman"/>
          <w:sz w:val="24"/>
          <w:szCs w:val="24"/>
        </w:rPr>
        <w:t>(2)</w:t>
      </w:r>
      <w:r>
        <w:rPr>
          <w:rFonts w:ascii="Times New Roman" w:hAnsi="Times New Roman" w:eastAsia="Times-Roman" w:cs="Times New Roman"/>
          <w:sz w:val="24"/>
          <w:szCs w:val="24"/>
          <w:lang w:val="ro-RO"/>
        </w:rPr>
        <w:t xml:space="preserve"> din Codul fiscal</w:t>
      </w:r>
      <w:r>
        <w:rPr>
          <w:rFonts w:ascii="Times New Roman" w:hAnsi="Times New Roman" w:eastAsia="Times-Roman" w:cs="Times New Roman"/>
          <w:sz w:val="24"/>
          <w:szCs w:val="24"/>
        </w:rPr>
        <w:t>.</w:t>
      </w:r>
    </w:p>
    <w:p>
      <w:pPr>
        <w:numPr>
          <w:ilvl w:val="255"/>
          <w:numId w:val="0"/>
        </w:numPr>
        <w:jc w:val="both"/>
        <w:rPr>
          <w:rFonts w:ascii="Times New Roman" w:hAnsi="Times New Roman" w:cs="Times New Roman"/>
          <w:sz w:val="24"/>
          <w:szCs w:val="24"/>
          <w:lang w:val="ro-RO"/>
        </w:rPr>
      </w:pPr>
    </w:p>
    <w:p>
      <w:pPr>
        <w:numPr>
          <w:ilvl w:val="0"/>
          <w:numId w:val="4"/>
        </w:numPr>
        <w:jc w:val="both"/>
        <w:rPr>
          <w:rFonts w:ascii="Times New Roman" w:hAnsi="Times New Roman" w:cs="Times New Roman"/>
          <w:sz w:val="24"/>
          <w:szCs w:val="24"/>
          <w:lang w:val="ro-RO"/>
        </w:rPr>
      </w:pPr>
      <w:r>
        <w:rPr>
          <w:rFonts w:ascii="Times New Roman" w:hAnsi="Times New Roman" w:cs="Times New Roman"/>
          <w:sz w:val="24"/>
          <w:szCs w:val="24"/>
          <w:lang w:val="ro-RO"/>
        </w:rPr>
        <w:t>Informațiile din notificarea prealabilă se completează prin intermediul sistemului informatic pus la dispoziție pe site-ul ANAF și se transmit, prin mijloace electronice de transmitere la distanță, organului fiscal competent.</w:t>
      </w:r>
    </w:p>
    <w:p>
      <w:pPr>
        <w:numPr>
          <w:ilvl w:val="255"/>
          <w:numId w:val="0"/>
        </w:numPr>
        <w:jc w:val="both"/>
        <w:rPr>
          <w:rFonts w:ascii="Times New Roman" w:hAnsi="Times New Roman" w:cs="Times New Roman"/>
          <w:sz w:val="24"/>
          <w:szCs w:val="24"/>
          <w:lang w:val="ro-RO"/>
        </w:rPr>
      </w:pP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7.(1). Organul fiscal verifică, cu ajutorul sistemului informatic, informațiile înscrise în notificare și, în cazul în care constată erori materiale sau neconcordanțe, transmite un mesaj electronic solicitantului prin care îi comunică erorile/neconcordanțele constatate și faptul că solicitarea sa este repinsă.</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7.(2). Persoana impozabilă poate depune o nouă notificare prealabilă.</w:t>
      </w:r>
    </w:p>
    <w:p>
      <w:pPr>
        <w:numPr>
          <w:ilvl w:val="255"/>
          <w:numId w:val="0"/>
        </w:numPr>
        <w:jc w:val="both"/>
        <w:rPr>
          <w:rFonts w:ascii="Times New Roman" w:hAnsi="Times New Roman" w:cs="Times New Roman"/>
          <w:sz w:val="24"/>
          <w:szCs w:val="24"/>
          <w:lang w:val="ro-RO"/>
        </w:rPr>
      </w:pPr>
    </w:p>
    <w:p>
      <w:pPr>
        <w:numPr>
          <w:ilvl w:val="0"/>
          <w:numId w:val="5"/>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Pentru notificările prealabile corecte, organul fiscal calculează, pe baza </w:t>
      </w:r>
      <w:r>
        <w:rPr>
          <w:rFonts w:ascii="Times New Roman" w:hAnsi="Times New Roman"/>
          <w:sz w:val="24"/>
          <w:szCs w:val="24"/>
          <w:lang w:val="ro-RO"/>
        </w:rPr>
        <w:t xml:space="preserve">valorii totale a livrărilor de bunuri și/sau a prestărilor de servicii, astfel cum a fost comunicată de persoana impozabilă, dacă </w:t>
      </w:r>
      <w:r>
        <w:rPr>
          <w:rFonts w:ascii="Times New Roman" w:hAnsi="Times New Roman" w:cs="Times New Roman"/>
          <w:sz w:val="24"/>
          <w:szCs w:val="24"/>
          <w:lang w:val="ro-RO"/>
        </w:rPr>
        <w:t>cifra de afaceri anuală la</w:t>
      </w:r>
      <w:r>
        <w:rPr>
          <w:rFonts w:ascii="Times New Roman" w:hAnsi="Times New Roman"/>
          <w:sz w:val="24"/>
          <w:szCs w:val="24"/>
          <w:lang w:val="ro-RO"/>
        </w:rPr>
        <w:t xml:space="preserve"> nivelul Uniunii Europene pentru anul calendaristic curent, până la data depunerii notificării și pentru anul calendaristic precedent a depășit </w:t>
      </w:r>
      <w:r>
        <w:rPr>
          <w:rFonts w:ascii="Times New Roman" w:hAnsi="Times New Roman" w:cs="Times New Roman"/>
          <w:sz w:val="24"/>
          <w:szCs w:val="24"/>
          <w:lang w:val="ro-RO"/>
        </w:rPr>
        <w:t>plafonul de 100.000 euro</w:t>
      </w:r>
      <w:r>
        <w:rPr>
          <w:rFonts w:ascii="Times New Roman" w:hAnsi="Times New Roman"/>
          <w:sz w:val="24"/>
          <w:szCs w:val="24"/>
          <w:lang w:val="ro-RO"/>
        </w:rPr>
        <w:t>, calculat potrivit art.310</w:t>
      </w:r>
      <w:r>
        <w:rPr>
          <w:rFonts w:ascii="Times New Roman" w:hAnsi="Times New Roman"/>
          <w:sz w:val="24"/>
          <w:szCs w:val="24"/>
          <w:vertAlign w:val="superscript"/>
          <w:lang w:val="ro-RO"/>
        </w:rPr>
        <w:t>1</w:t>
      </w:r>
      <w:r>
        <w:rPr>
          <w:rFonts w:ascii="Times New Roman" w:hAnsi="Times New Roman"/>
          <w:sz w:val="24"/>
          <w:szCs w:val="24"/>
          <w:lang w:val="ro-RO"/>
        </w:rPr>
        <w:t xml:space="preserve"> alin.(2) din Codul fiscal.</w:t>
      </w:r>
    </w:p>
    <w:p>
      <w:pPr>
        <w:numPr>
          <w:ilvl w:val="255"/>
          <w:numId w:val="0"/>
        </w:numPr>
        <w:jc w:val="both"/>
        <w:rPr>
          <w:rFonts w:ascii="Times New Roman" w:hAnsi="Times New Roman" w:cs="Times New Roman"/>
          <w:sz w:val="24"/>
          <w:szCs w:val="24"/>
          <w:lang w:val="ro-RO"/>
        </w:rPr>
      </w:pP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9.(1). Dacă </w:t>
      </w:r>
      <w:r>
        <w:rPr>
          <w:rFonts w:ascii="Times New Roman" w:hAnsi="Times New Roman"/>
          <w:sz w:val="24"/>
          <w:szCs w:val="24"/>
          <w:lang w:val="ro-RO"/>
        </w:rPr>
        <w:t xml:space="preserve">valoarea totală a livrărilor de bunuri și/sau a prestărilor de servicii din anul calendaristic curent sau valoarea totală a livrărilor de bunuri și/sau a prestărilor de servicii din anul calendaristic precedent </w:t>
      </w:r>
      <w:r>
        <w:rPr>
          <w:rFonts w:ascii="Times New Roman" w:hAnsi="Times New Roman" w:cs="Times New Roman"/>
          <w:sz w:val="24"/>
          <w:szCs w:val="24"/>
          <w:lang w:val="ro-RO"/>
        </w:rPr>
        <w:t>a depășit</w:t>
      </w:r>
      <w:r>
        <w:rPr>
          <w:rFonts w:ascii="Times New Roman" w:hAnsi="Times New Roman"/>
          <w:sz w:val="24"/>
          <w:szCs w:val="24"/>
          <w:lang w:val="ro-RO"/>
        </w:rPr>
        <w:t xml:space="preserve"> </w:t>
      </w:r>
      <w:r>
        <w:rPr>
          <w:rFonts w:ascii="Times New Roman" w:hAnsi="Times New Roman" w:cs="Times New Roman"/>
          <w:sz w:val="24"/>
          <w:szCs w:val="24"/>
          <w:lang w:val="ro-RO"/>
        </w:rPr>
        <w:t>plafonul de 100.000 euro prevăzut la pct.8, persoana impozabilă nu poate aplica regimul special de scutire în alte state membre, prevăzut la art.310</w:t>
      </w:r>
      <w:r>
        <w:rPr>
          <w:rFonts w:ascii="Times New Roman" w:hAnsi="Times New Roman" w:cs="Times New Roman"/>
          <w:sz w:val="24"/>
          <w:szCs w:val="24"/>
          <w:vertAlign w:val="superscript"/>
          <w:lang w:val="ro-RO"/>
        </w:rPr>
        <w:t>1</w:t>
      </w:r>
      <w:r>
        <w:rPr>
          <w:rFonts w:ascii="Times New Roman" w:hAnsi="Times New Roman" w:cs="Times New Roman"/>
          <w:sz w:val="24"/>
          <w:szCs w:val="24"/>
          <w:lang w:val="ro-RO"/>
        </w:rPr>
        <w:t xml:space="preserve"> din Codul fiscal.</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9.(2). Persoana impozabilă va fi informată, printr-un mesaj electronic, că nu îndeplinește condițiile prevăzute la </w:t>
      </w:r>
      <w:r>
        <w:rPr>
          <w:rFonts w:ascii="Times New Roman" w:hAnsi="Times New Roman"/>
          <w:sz w:val="24"/>
          <w:szCs w:val="24"/>
          <w:lang w:val="ro-RO"/>
        </w:rPr>
        <w:t>art.310</w:t>
      </w:r>
      <w:r>
        <w:rPr>
          <w:rFonts w:ascii="Times New Roman" w:hAnsi="Times New Roman"/>
          <w:sz w:val="24"/>
          <w:szCs w:val="24"/>
          <w:vertAlign w:val="superscript"/>
          <w:lang w:val="ro-RO"/>
        </w:rPr>
        <w:t>1</w:t>
      </w:r>
      <w:r>
        <w:rPr>
          <w:rFonts w:ascii="Times New Roman" w:hAnsi="Times New Roman" w:cs="Times New Roman"/>
          <w:sz w:val="24"/>
          <w:szCs w:val="24"/>
          <w:lang w:val="ro-RO"/>
        </w:rPr>
        <w:t xml:space="preserve"> din Codul fiscal și că notificarea prealabilă nu va fi comunicată statelor membre în care persoana impozabilă a solicitat aplicarea regimului special de scutire.</w:t>
      </w:r>
    </w:p>
    <w:p>
      <w:pPr>
        <w:numPr>
          <w:ilvl w:val="255"/>
          <w:numId w:val="0"/>
        </w:numPr>
        <w:jc w:val="both"/>
        <w:rPr>
          <w:rFonts w:ascii="Times New Roman" w:hAnsi="Times New Roman" w:cs="Times New Roman"/>
          <w:sz w:val="24"/>
          <w:szCs w:val="24"/>
          <w:lang w:val="ro-RO"/>
        </w:rPr>
      </w:pP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10.(1). Dacă </w:t>
      </w:r>
      <w:r>
        <w:rPr>
          <w:rFonts w:ascii="Times New Roman" w:hAnsi="Times New Roman"/>
          <w:sz w:val="24"/>
          <w:szCs w:val="24"/>
          <w:lang w:val="ro-RO"/>
        </w:rPr>
        <w:t>valoarea totală a livrărilor de bunuri și/sau a prestărilor de servicii</w:t>
      </w:r>
      <w:r>
        <w:rPr>
          <w:rFonts w:ascii="Times New Roman" w:hAnsi="Times New Roman" w:cs="Times New Roman"/>
          <w:sz w:val="24"/>
          <w:szCs w:val="24"/>
          <w:lang w:val="ro-RO"/>
        </w:rPr>
        <w:t xml:space="preserve"> nu depășește plafonul de 100.000 euro prevăzut la pct.8, organul fiscal competent transmite informațiile din notificare, statelor membre în care persoana impozabilă a optat să aplice regimul special de scutire.</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10.(2). Informațiile se transmit, prin intermediul sistemului informatic, în termen de cel mult 15 zile lucrătoare de la data depunerii notificării.</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10.(3). Autoritatea fiscală din fiecare stat membru transmite organului fiscal, prin intermediul sistemului informatic, informația privind acordarea sau respingerea dreptului persoanei impozabile de a aplica regimul special de scutire în  respectivul stat.</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10.(4). În cazuri specifice, statul/statele membre poate/pot solicita, pentru a preveni frauda sau evaziunea fiscală, un termen suplimentar pentru a efectua verificările necesare. Organul fiscal competent informează persoana impozabilă, printr-un mesaj electronic, cu privire la prelungirea termenului până la primirea răspunsului din partea statului membru care a solicitat această prelungire.</w:t>
      </w:r>
    </w:p>
    <w:p>
      <w:pPr>
        <w:numPr>
          <w:ilvl w:val="255"/>
          <w:numId w:val="0"/>
        </w:numPr>
        <w:jc w:val="both"/>
        <w:rPr>
          <w:rFonts w:ascii="Times New Roman" w:hAnsi="Times New Roman" w:cs="Times New Roman"/>
          <w:sz w:val="24"/>
          <w:szCs w:val="24"/>
          <w:lang w:val="ro-RO"/>
        </w:rPr>
      </w:pPr>
    </w:p>
    <w:p>
      <w:pPr>
        <w:numPr>
          <w:ilvl w:val="0"/>
          <w:numId w:val="6"/>
        </w:numPr>
        <w:jc w:val="both"/>
        <w:rPr>
          <w:rFonts w:ascii="Times New Roman" w:hAnsi="Times New Roman"/>
          <w:sz w:val="24"/>
          <w:szCs w:val="24"/>
          <w:lang w:val="ro-RO"/>
        </w:rPr>
      </w:pPr>
      <w:r>
        <w:rPr>
          <w:rFonts w:ascii="Times New Roman" w:hAnsi="Times New Roman" w:cs="Times New Roman"/>
          <w:sz w:val="24"/>
          <w:szCs w:val="24"/>
          <w:lang w:val="ro-RO"/>
        </w:rPr>
        <w:t xml:space="preserve">(1). În cazul primei confirmări de aplicare a regimului special de scutire, primită de la unul dintre statele membre în care persoana impozabilă a optat pentru aplicarea acestui regim, organul fiscal </w:t>
      </w:r>
      <w:r>
        <w:rPr>
          <w:rFonts w:ascii="Times New Roman" w:hAnsi="Times New Roman"/>
          <w:sz w:val="24"/>
          <w:szCs w:val="24"/>
          <w:lang w:val="ro-RO"/>
        </w:rPr>
        <w:t xml:space="preserve">atribuie </w:t>
      </w:r>
      <w:r>
        <w:rPr>
          <w:rFonts w:ascii="Times New Roman" w:hAnsi="Times New Roman" w:cs="Times New Roman"/>
          <w:sz w:val="24"/>
          <w:szCs w:val="24"/>
          <w:lang w:val="ro-RO"/>
        </w:rPr>
        <w:t xml:space="preserve">persoanei impozabile </w:t>
      </w:r>
      <w:r>
        <w:rPr>
          <w:rFonts w:ascii="Times New Roman" w:hAnsi="Times New Roman"/>
          <w:sz w:val="24"/>
          <w:szCs w:val="24"/>
          <w:lang w:val="ro-RO"/>
        </w:rPr>
        <w:t xml:space="preserve">codul individual de identificare în scopul aplicării regimului special de scutire și emite ”Decizia privind regimul special de scutire pentru întreprinderile mici, în alte state membre ale Uniunii Europene”, conform modelului aprobat în anexa nr.2 la ordin. </w:t>
      </w:r>
    </w:p>
    <w:p>
      <w:pPr>
        <w:numPr>
          <w:ilvl w:val="255"/>
          <w:numId w:val="0"/>
        </w:numPr>
        <w:jc w:val="both"/>
        <w:rPr>
          <w:rFonts w:ascii="Times New Roman" w:hAnsi="Times New Roman"/>
          <w:sz w:val="24"/>
          <w:szCs w:val="24"/>
          <w:lang w:val="ro-RO"/>
        </w:rPr>
      </w:pPr>
      <w:r>
        <w:rPr>
          <w:rFonts w:ascii="Times New Roman" w:hAnsi="Times New Roman" w:cs="Times New Roman"/>
          <w:sz w:val="24"/>
          <w:szCs w:val="24"/>
          <w:lang w:val="ro-RO"/>
        </w:rPr>
        <w:t>11.(2). În d</w:t>
      </w:r>
      <w:r>
        <w:rPr>
          <w:rFonts w:ascii="Times New Roman" w:hAnsi="Times New Roman"/>
          <w:sz w:val="24"/>
          <w:szCs w:val="24"/>
          <w:lang w:val="ro-RO"/>
        </w:rPr>
        <w:t>ecizie</w:t>
      </w:r>
      <w:r>
        <w:rPr>
          <w:rFonts w:ascii="Times New Roman" w:hAnsi="Times New Roman" w:cs="Times New Roman"/>
          <w:sz w:val="24"/>
          <w:szCs w:val="24"/>
          <w:lang w:val="ro-RO"/>
        </w:rPr>
        <w:t>, organul fiscal</w:t>
      </w:r>
      <w:r>
        <w:rPr>
          <w:rFonts w:ascii="Times New Roman" w:hAnsi="Times New Roman"/>
          <w:sz w:val="24"/>
          <w:szCs w:val="24"/>
          <w:lang w:val="ro-RO"/>
        </w:rPr>
        <w:t xml:space="preserve"> selectează </w:t>
      </w:r>
      <w:r>
        <w:rPr>
          <w:rFonts w:hint="default" w:ascii="Times New Roman" w:hAnsi="Times New Roman"/>
          <w:sz w:val="24"/>
          <w:szCs w:val="24"/>
          <w:lang w:val="ro-RO"/>
        </w:rPr>
        <w:t>opțiunea</w:t>
      </w:r>
      <w:r>
        <w:rPr>
          <w:rFonts w:ascii="Times New Roman" w:hAnsi="Times New Roman"/>
          <w:sz w:val="24"/>
          <w:szCs w:val="24"/>
          <w:lang w:val="ro-RO"/>
        </w:rPr>
        <w:t xml:space="preserve"> privind aprobarea aplicării regimului special de scutire și înscrie primul stat membru care a confirmat aplicarea regimului de scutire, precum și codul individual de identificare atribuit. În decizie se înscrie, după caz, și sectorul de activitate confirmat de statul membru de scutire, în cazul în care acesta aplică plafoane diferite</w:t>
      </w:r>
      <w:r>
        <w:rPr>
          <w:rFonts w:ascii="Times New Roman" w:hAnsi="Times New Roman"/>
          <w:sz w:val="24"/>
          <w:szCs w:val="24"/>
        </w:rPr>
        <w:t>,</w:t>
      </w:r>
      <w:r>
        <w:rPr>
          <w:rFonts w:ascii="Times New Roman" w:hAnsi="Times New Roman"/>
          <w:sz w:val="24"/>
          <w:szCs w:val="24"/>
          <w:lang w:val="ro-RO"/>
        </w:rPr>
        <w:t xml:space="preserve"> în funcție de domeniile de activitate.</w:t>
      </w:r>
    </w:p>
    <w:p>
      <w:pPr>
        <w:numPr>
          <w:ilvl w:val="255"/>
          <w:numId w:val="0"/>
        </w:numPr>
        <w:jc w:val="both"/>
        <w:rPr>
          <w:rFonts w:ascii="Times New Roman" w:hAnsi="Times New Roman"/>
          <w:sz w:val="24"/>
          <w:szCs w:val="24"/>
          <w:lang w:val="ro-RO"/>
        </w:rPr>
      </w:pPr>
      <w:r>
        <w:rPr>
          <w:rFonts w:ascii="Times New Roman" w:hAnsi="Times New Roman"/>
          <w:sz w:val="24"/>
          <w:szCs w:val="24"/>
          <w:lang w:val="ro-RO"/>
        </w:rPr>
        <w:t xml:space="preserve">11.(3). Data de la care persoana impozabilă aplică regimul de scutire este </w:t>
      </w:r>
      <w:r>
        <w:rPr>
          <w:rFonts w:ascii="Times New Roman" w:hAnsi="Times New Roman" w:cs="Times New Roman"/>
          <w:sz w:val="24"/>
          <w:szCs w:val="24"/>
          <w:lang w:val="it-IT"/>
        </w:rPr>
        <w:t>data la care organul fiscal competent i-a comunicat codul individual de identificare</w:t>
      </w:r>
      <w:r>
        <w:rPr>
          <w:rFonts w:ascii="Times New Roman" w:hAnsi="Times New Roman" w:cs="Times New Roman"/>
          <w:sz w:val="24"/>
          <w:szCs w:val="24"/>
          <w:lang w:val="ro-RO"/>
        </w:rPr>
        <w:t>, potrivit</w:t>
      </w:r>
      <w:r>
        <w:rPr>
          <w:rFonts w:ascii="Times New Roman" w:hAnsi="Times New Roman"/>
          <w:sz w:val="24"/>
          <w:szCs w:val="24"/>
          <w:lang w:val="ro-RO"/>
        </w:rPr>
        <w:t xml:space="preserve"> art.310</w:t>
      </w:r>
      <w:r>
        <w:rPr>
          <w:rFonts w:ascii="Times New Roman" w:hAnsi="Times New Roman"/>
          <w:sz w:val="24"/>
          <w:szCs w:val="24"/>
          <w:vertAlign w:val="superscript"/>
          <w:lang w:val="ro-RO"/>
        </w:rPr>
        <w:t>1</w:t>
      </w:r>
      <w:r>
        <w:rPr>
          <w:rFonts w:ascii="Times New Roman" w:hAnsi="Times New Roman"/>
          <w:sz w:val="24"/>
          <w:szCs w:val="24"/>
          <w:lang w:val="ro-RO"/>
        </w:rPr>
        <w:t xml:space="preserve"> alin.(10) lit.a) din Codul fiscal, și anume data comunicării deciziei. </w:t>
      </w:r>
    </w:p>
    <w:p>
      <w:pPr>
        <w:numPr>
          <w:ilvl w:val="255"/>
          <w:numId w:val="0"/>
        </w:numPr>
        <w:jc w:val="both"/>
        <w:rPr>
          <w:rFonts w:ascii="Times New Roman" w:hAnsi="Times New Roman" w:cs="Times New Roman"/>
          <w:sz w:val="24"/>
          <w:szCs w:val="24"/>
          <w:lang w:val="ro-RO"/>
        </w:rPr>
      </w:pPr>
      <w:r>
        <w:rPr>
          <w:rFonts w:ascii="Times New Roman" w:hAnsi="Times New Roman"/>
          <w:sz w:val="24"/>
          <w:szCs w:val="24"/>
          <w:lang w:val="ro-RO"/>
        </w:rPr>
        <w:t>11.(4). Decizia privind regimul special de scutire se comunică persoanei impozabile prin mijloace electronice de transmitere la distanță.</w:t>
      </w:r>
    </w:p>
    <w:p>
      <w:pPr>
        <w:numPr>
          <w:ilvl w:val="255"/>
          <w:numId w:val="0"/>
        </w:numPr>
        <w:jc w:val="both"/>
        <w:rPr>
          <w:rFonts w:ascii="Times New Roman" w:hAnsi="Times New Roman"/>
          <w:sz w:val="24"/>
          <w:szCs w:val="24"/>
          <w:lang w:val="ro-RO"/>
        </w:rPr>
      </w:pPr>
    </w:p>
    <w:p>
      <w:pPr>
        <w:numPr>
          <w:ilvl w:val="255"/>
          <w:numId w:val="0"/>
        </w:numPr>
        <w:jc w:val="both"/>
        <w:rPr>
          <w:rFonts w:ascii="Times-Roman" w:hAnsi="Times-Roman" w:eastAsia="Times-Roman"/>
          <w:sz w:val="24"/>
          <w:szCs w:val="24"/>
          <w:lang w:val="it-IT"/>
        </w:rPr>
      </w:pPr>
      <w:r>
        <w:rPr>
          <w:rFonts w:ascii="Times-Roman" w:hAnsi="Times-Roman" w:eastAsia="Times-Roman"/>
          <w:sz w:val="24"/>
          <w:szCs w:val="24"/>
          <w:lang w:val="ro-RO"/>
        </w:rPr>
        <w:t>12.(1). Codul individual de identificare atribuit de organul fiscal competent pentru aplicarea, în alte state membre, a regimului special de scutire este:</w:t>
      </w:r>
    </w:p>
    <w:p>
      <w:pPr>
        <w:numPr>
          <w:ilvl w:val="0"/>
          <w:numId w:val="7"/>
        </w:numPr>
        <w:ind w:firstLine="420"/>
        <w:jc w:val="both"/>
        <w:rPr>
          <w:rFonts w:ascii="Times New Roman" w:hAnsi="Times New Roman" w:cs="Times New Roman"/>
          <w:sz w:val="24"/>
          <w:szCs w:val="24"/>
          <w:lang w:val="ro-RO"/>
        </w:rPr>
      </w:pPr>
      <w:r>
        <w:rPr>
          <w:rFonts w:ascii="Times-Roman" w:hAnsi="Times-Roman" w:eastAsia="Times-Roman"/>
          <w:sz w:val="24"/>
          <w:szCs w:val="24"/>
          <w:lang w:val="ro-RO"/>
        </w:rPr>
        <w:t xml:space="preserve">în cazul persoanelor impozabile înregistrate în scopuri de TVA în România conform art.316 din Codul fiscal, </w:t>
      </w:r>
      <w:r>
        <w:rPr>
          <w:rFonts w:ascii="Times-Roman" w:hAnsi="Times-Roman" w:eastAsia="Times-Roman"/>
          <w:sz w:val="24"/>
          <w:szCs w:val="24"/>
          <w:lang w:val="it-IT"/>
        </w:rPr>
        <w:t>codul de înregistrare în scopuri de TVA atribuit persoanei impozabile în</w:t>
      </w:r>
      <w:r>
        <w:rPr>
          <w:rFonts w:ascii="Times-Roman" w:hAnsi="Times-Roman" w:eastAsia="Times-Roman"/>
          <w:sz w:val="24"/>
          <w:szCs w:val="24"/>
          <w:lang w:val="ro-RO"/>
        </w:rPr>
        <w:t xml:space="preserve"> </w:t>
      </w:r>
      <w:r>
        <w:rPr>
          <w:rFonts w:ascii="Times-Roman" w:hAnsi="Times-Roman" w:eastAsia="Times-Roman"/>
          <w:sz w:val="24"/>
          <w:szCs w:val="24"/>
          <w:lang w:val="it-IT"/>
        </w:rPr>
        <w:t>România</w:t>
      </w:r>
      <w:r>
        <w:rPr>
          <w:rFonts w:ascii="Times-Roman" w:hAnsi="Times-Roman" w:eastAsia="Times-Roman"/>
          <w:sz w:val="24"/>
          <w:szCs w:val="24"/>
          <w:lang w:val="ro-RO"/>
        </w:rPr>
        <w:t>,</w:t>
      </w:r>
      <w:r>
        <w:rPr>
          <w:rFonts w:ascii="Times-Roman" w:hAnsi="Times-Roman" w:eastAsia="Times-Roman"/>
          <w:sz w:val="24"/>
          <w:szCs w:val="24"/>
          <w:lang w:val="it-IT"/>
        </w:rPr>
        <w:t xml:space="preserve"> la care se adaug</w:t>
      </w:r>
      <w:r>
        <w:rPr>
          <w:rFonts w:ascii="Times-Roman" w:hAnsi="Times-Roman" w:eastAsia="Times-Roman"/>
          <w:sz w:val="24"/>
          <w:szCs w:val="24"/>
          <w:lang w:val="ro-RO"/>
        </w:rPr>
        <w:t>ă</w:t>
      </w:r>
      <w:r>
        <w:rPr>
          <w:rFonts w:ascii="TimesNewRoman" w:hAnsi="TimesNewRoman" w:eastAsia="TimesNewRoman"/>
          <w:sz w:val="24"/>
          <w:szCs w:val="24"/>
          <w:lang w:val="it-IT"/>
        </w:rPr>
        <w:t xml:space="preserve"> </w:t>
      </w:r>
      <w:r>
        <w:rPr>
          <w:rFonts w:ascii="Times-Roman" w:hAnsi="Times-Roman" w:eastAsia="Times-Roman"/>
          <w:sz w:val="24"/>
          <w:szCs w:val="24"/>
          <w:lang w:val="it-IT"/>
        </w:rPr>
        <w:t>sufixul „EX”</w:t>
      </w:r>
      <w:r>
        <w:rPr>
          <w:rFonts w:ascii="Times-Roman" w:hAnsi="Times-Roman" w:eastAsia="Times-Roman"/>
          <w:sz w:val="24"/>
          <w:szCs w:val="24"/>
          <w:lang w:val="ro-RO"/>
        </w:rPr>
        <w:t>;</w:t>
      </w:r>
    </w:p>
    <w:p>
      <w:pPr>
        <w:numPr>
          <w:ilvl w:val="0"/>
          <w:numId w:val="7"/>
        </w:numPr>
        <w:ind w:firstLine="420"/>
        <w:jc w:val="both"/>
        <w:rPr>
          <w:rFonts w:ascii="Times New Roman" w:hAnsi="Times New Roman" w:cs="Times New Roman"/>
          <w:sz w:val="24"/>
          <w:szCs w:val="24"/>
          <w:lang w:val="ro-RO"/>
        </w:rPr>
      </w:pPr>
      <w:r>
        <w:rPr>
          <w:rFonts w:ascii="Times-Roman" w:hAnsi="Times-Roman" w:eastAsia="Times-Roman"/>
          <w:sz w:val="24"/>
          <w:szCs w:val="24"/>
          <w:lang w:val="ro-RO"/>
        </w:rPr>
        <w:t xml:space="preserve">în cazul persoanelor impozabile care nu sunt înregistrate în scopuri de TVA în România conform art.316 din Codul fiscal, codul de identificare fiscală, atribuit potrivit art.82 din Codul de procedură fiscală, </w:t>
      </w:r>
      <w:r>
        <w:rPr>
          <w:rFonts w:ascii="Times-Roman" w:hAnsi="Times-Roman" w:eastAsia="Times-Roman"/>
          <w:sz w:val="24"/>
          <w:szCs w:val="24"/>
          <w:lang w:val="it-IT"/>
        </w:rPr>
        <w:t>la care se adaug</w:t>
      </w:r>
      <w:r>
        <w:rPr>
          <w:rFonts w:ascii="Times-Roman" w:hAnsi="Times-Roman" w:eastAsia="Times-Roman"/>
          <w:sz w:val="24"/>
          <w:szCs w:val="24"/>
          <w:lang w:val="ro-RO"/>
        </w:rPr>
        <w:t>ă</w:t>
      </w:r>
      <w:r>
        <w:rPr>
          <w:rFonts w:ascii="TimesNewRoman" w:hAnsi="TimesNewRoman" w:eastAsia="TimesNewRoman"/>
          <w:sz w:val="24"/>
          <w:szCs w:val="24"/>
          <w:lang w:val="it-IT"/>
        </w:rPr>
        <w:t xml:space="preserve"> </w:t>
      </w:r>
      <w:r>
        <w:rPr>
          <w:rFonts w:ascii="Times-Roman" w:hAnsi="Times-Roman" w:eastAsia="Times-Roman"/>
          <w:sz w:val="24"/>
          <w:szCs w:val="24"/>
          <w:lang w:val="it-IT"/>
        </w:rPr>
        <w:t>sufixul „EX”</w:t>
      </w:r>
      <w:r>
        <w:rPr>
          <w:rFonts w:ascii="Times-Roman" w:hAnsi="Times-Roman" w:eastAsia="Times-Roman"/>
          <w:sz w:val="24"/>
          <w:szCs w:val="24"/>
          <w:lang w:val="ro-RO"/>
        </w:rPr>
        <w:t xml:space="preserve">. </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12.(2). Codul individual de identificare se atribuie o singură dată și se comunică persoanei impozabile prin înscrierea în decizia de aprobare a aplicării regimului.</w:t>
      </w:r>
    </w:p>
    <w:p>
      <w:pPr>
        <w:numPr>
          <w:ilvl w:val="255"/>
          <w:numId w:val="0"/>
        </w:numPr>
        <w:jc w:val="both"/>
        <w:rPr>
          <w:rFonts w:ascii="Times New Roman" w:hAnsi="Times New Roman" w:cs="Times New Roman"/>
          <w:sz w:val="24"/>
          <w:szCs w:val="24"/>
          <w:lang w:val="ro-RO"/>
        </w:rPr>
      </w:pPr>
    </w:p>
    <w:p>
      <w:pPr>
        <w:numPr>
          <w:ilvl w:val="255"/>
          <w:numId w:val="0"/>
        </w:numPr>
        <w:jc w:val="both"/>
        <w:rPr>
          <w:rFonts w:ascii="Times New Roman" w:hAnsi="Times New Roman"/>
          <w:sz w:val="24"/>
          <w:szCs w:val="24"/>
          <w:lang w:val="ro-RO"/>
        </w:rPr>
      </w:pPr>
      <w:r>
        <w:rPr>
          <w:rFonts w:ascii="Times New Roman" w:hAnsi="Times New Roman" w:cs="Times New Roman"/>
          <w:sz w:val="24"/>
          <w:szCs w:val="24"/>
          <w:lang w:val="ro-RO"/>
        </w:rPr>
        <w:t>13. (1)</w:t>
      </w:r>
      <w:r>
        <w:rPr>
          <w:rFonts w:ascii="Times New Roman" w:hAnsi="Times New Roman"/>
          <w:sz w:val="24"/>
          <w:szCs w:val="24"/>
          <w:lang w:val="ro-RO"/>
        </w:rPr>
        <w:t xml:space="preserve"> În cazul în care, ulterior atribuirii codului individual de identificare, alte state membre confirmă aplicarea regimului de scutire, organul fiscal competent emite ”Înștiințarea privind regimul special de scutire pentru întreprinderile mici, în alte state membre ale Uniunii Europene”, conform modelului aprobat în anexa nr.3 la ordin, în care selectează </w:t>
      </w:r>
      <w:r>
        <w:rPr>
          <w:rFonts w:hint="default" w:ascii="Times New Roman" w:hAnsi="Times New Roman"/>
          <w:sz w:val="24"/>
          <w:szCs w:val="24"/>
          <w:lang w:val="ro-RO"/>
        </w:rPr>
        <w:t>opțiunea</w:t>
      </w:r>
      <w:r>
        <w:rPr>
          <w:rFonts w:ascii="Times New Roman" w:hAnsi="Times New Roman"/>
          <w:sz w:val="24"/>
          <w:szCs w:val="24"/>
          <w:lang w:val="ro-RO"/>
        </w:rPr>
        <w:t xml:space="preserve"> privind confirmarea aplicării regimului special de scutire. În înștiințare se înscrie, după caz, și sectorul de activitate confirmat de statul membru de scutire, în cazul în care acesta aplică plafoane diferite în funcție de domeniile de activitate.</w:t>
      </w:r>
    </w:p>
    <w:p>
      <w:pPr>
        <w:numPr>
          <w:ilvl w:val="255"/>
          <w:numId w:val="0"/>
        </w:numPr>
        <w:jc w:val="both"/>
        <w:rPr>
          <w:rFonts w:ascii="Times New Roman" w:hAnsi="Times New Roman"/>
          <w:sz w:val="24"/>
          <w:szCs w:val="24"/>
          <w:lang w:val="ro-RO"/>
        </w:rPr>
      </w:pPr>
      <w:r>
        <w:rPr>
          <w:rFonts w:ascii="Times New Roman" w:hAnsi="Times New Roman"/>
          <w:sz w:val="24"/>
          <w:szCs w:val="24"/>
          <w:lang w:val="ro-RO"/>
        </w:rPr>
        <w:t>13.(2). Înștiințarea se emite și se comunică persoanei impozabile ori de câte ori se primește de la unul/mai multe state membre înscrise în notificare, confirmarea solicitării.</w:t>
      </w:r>
    </w:p>
    <w:p>
      <w:pPr>
        <w:numPr>
          <w:ilvl w:val="255"/>
          <w:numId w:val="0"/>
        </w:numPr>
        <w:jc w:val="both"/>
        <w:rPr>
          <w:rFonts w:ascii="Times New Roman" w:hAnsi="Times New Roman"/>
          <w:sz w:val="24"/>
          <w:szCs w:val="24"/>
          <w:lang w:val="ro-RO"/>
        </w:rPr>
      </w:pPr>
      <w:r>
        <w:rPr>
          <w:rFonts w:ascii="Times New Roman" w:hAnsi="Times New Roman" w:eastAsia="Times-Roman" w:cs="Times New Roman"/>
          <w:sz w:val="24"/>
          <w:szCs w:val="24"/>
          <w:lang w:val="ro-RO"/>
        </w:rPr>
        <w:t>13.(3) În situația în care din răspunsul primit de la statul membru/statele membre, până la expirarea termenului de 35 de zile lucrătoare de la primirea notificării prealabile sau în termenul prelungit potrivit pct.10.(4),</w:t>
      </w:r>
      <w:r>
        <w:rPr>
          <w:rFonts w:ascii="Times New Roman" w:hAnsi="Times New Roman" w:cs="Times New Roman"/>
          <w:sz w:val="24"/>
          <w:szCs w:val="24"/>
          <w:lang w:val="ro-RO"/>
        </w:rPr>
        <w:t xml:space="preserve"> rezultă că persoana impozabilă nu este eligibilă pentru aplicarea regimului special de scutire în statul membru/statele membre respective, organul fiscal competent </w:t>
      </w:r>
      <w:r>
        <w:rPr>
          <w:rFonts w:ascii="Times New Roman" w:hAnsi="Times New Roman"/>
          <w:sz w:val="24"/>
          <w:szCs w:val="24"/>
          <w:lang w:val="ro-RO"/>
        </w:rPr>
        <w:t xml:space="preserve">emite ”Înștiințarea privind regimul special de scutire pentru întreprinderile mici, în alte state membre ale Uniunii Europene”, conform modelului aprobat în anexa nr.3 la ordin, în care selectează </w:t>
      </w:r>
      <w:r>
        <w:rPr>
          <w:rFonts w:hint="default" w:ascii="Times New Roman" w:hAnsi="Times New Roman"/>
          <w:sz w:val="24"/>
          <w:szCs w:val="24"/>
          <w:lang w:val="ro-RO"/>
        </w:rPr>
        <w:t>opțiunea</w:t>
      </w:r>
      <w:r>
        <w:rPr>
          <w:rFonts w:ascii="Times New Roman" w:hAnsi="Times New Roman"/>
          <w:sz w:val="24"/>
          <w:szCs w:val="24"/>
          <w:lang w:val="ro-RO"/>
        </w:rPr>
        <w:t xml:space="preserve"> privind respingerea opțiunii de aplicare a regimului. Înștiințarea se emite și se comunică persoanei impozabile ori de câte ori se primește de la unul/mai multe state membre înscrise în notificare respingerea solicitării, având </w:t>
      </w:r>
      <w:r>
        <w:rPr>
          <w:rFonts w:ascii="Times New Roman" w:hAnsi="Times New Roman" w:cs="Times New Roman"/>
          <w:sz w:val="24"/>
          <w:szCs w:val="24"/>
          <w:lang w:val="ro-RO"/>
        </w:rPr>
        <w:t>anexate toate informațiile/documentele transmise de statul membru/statele membre de scutire.</w:t>
      </w:r>
    </w:p>
    <w:p>
      <w:pPr>
        <w:numPr>
          <w:ilvl w:val="255"/>
          <w:numId w:val="0"/>
        </w:numPr>
        <w:jc w:val="both"/>
        <w:rPr>
          <w:rFonts w:ascii="Times New Roman" w:hAnsi="Times New Roman"/>
          <w:sz w:val="24"/>
          <w:szCs w:val="24"/>
          <w:lang w:val="ro-RO"/>
        </w:rPr>
      </w:pPr>
      <w:r>
        <w:rPr>
          <w:rFonts w:ascii="Times New Roman" w:hAnsi="Times New Roman"/>
          <w:sz w:val="24"/>
          <w:szCs w:val="24"/>
          <w:lang w:val="ro-RO"/>
        </w:rPr>
        <w:t xml:space="preserve">13.(4). Înștiințarea privind regimul special de scutire se comunică persoanei impozabile prin mijloace electronice de transmitere la distanță. </w:t>
      </w:r>
    </w:p>
    <w:p>
      <w:pPr>
        <w:numPr>
          <w:ilvl w:val="255"/>
          <w:numId w:val="0"/>
        </w:numPr>
        <w:jc w:val="both"/>
        <w:rPr>
          <w:rFonts w:ascii="Times New Roman" w:hAnsi="Times New Roman"/>
          <w:sz w:val="24"/>
          <w:szCs w:val="24"/>
          <w:lang w:val="ro-RO"/>
        </w:rPr>
      </w:pPr>
      <w:r>
        <w:rPr>
          <w:rFonts w:ascii="Times New Roman" w:hAnsi="Times New Roman"/>
          <w:sz w:val="24"/>
          <w:szCs w:val="24"/>
          <w:lang w:val="ro-RO"/>
        </w:rPr>
        <w:t>13.(5) Persoana impozabilă care se consideră nedreptățită de decizia de respingere a aplicării regimului special de scutire, primită de la statul membru de scutire, se poate adresa direct autorității fiscale din respectivul stat membru pentru clarificare.</w:t>
      </w:r>
      <w:r>
        <w:rPr>
          <w:rFonts w:ascii="Times New Roman" w:hAnsi="Times New Roman" w:cs="Times New Roman"/>
          <w:sz w:val="24"/>
          <w:szCs w:val="24"/>
          <w:lang w:val="ro-RO"/>
        </w:rPr>
        <w:t xml:space="preserve"> </w:t>
      </w:r>
    </w:p>
    <w:p>
      <w:pPr>
        <w:numPr>
          <w:ilvl w:val="255"/>
          <w:numId w:val="0"/>
        </w:numPr>
        <w:jc w:val="both"/>
        <w:rPr>
          <w:rFonts w:ascii="Times New Roman" w:hAnsi="Times New Roman" w:cs="Times New Roman"/>
          <w:sz w:val="24"/>
          <w:szCs w:val="24"/>
          <w:lang w:val="ro-RO"/>
        </w:rPr>
      </w:pP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14. Organul fiscal </w:t>
      </w:r>
      <w:r>
        <w:rPr>
          <w:rFonts w:ascii="Times New Roman" w:hAnsi="Times New Roman" w:cs="Times New Roman"/>
          <w:b/>
          <w:bCs/>
          <w:sz w:val="24"/>
          <w:szCs w:val="24"/>
          <w:lang w:val="ro-RO"/>
        </w:rPr>
        <w:t>atribuie</w:t>
      </w:r>
      <w:r>
        <w:rPr>
          <w:rFonts w:ascii="Times New Roman" w:hAnsi="Times New Roman" w:cs="Times New Roman"/>
          <w:sz w:val="24"/>
          <w:szCs w:val="24"/>
          <w:lang w:val="ro-RO"/>
        </w:rPr>
        <w:t xml:space="preserve"> codul individual de identificare, emite și comunică </w:t>
      </w:r>
      <w:r>
        <w:rPr>
          <w:rFonts w:ascii="Times New Roman" w:hAnsi="Times New Roman"/>
          <w:sz w:val="24"/>
          <w:szCs w:val="24"/>
          <w:lang w:val="ro-RO"/>
        </w:rPr>
        <w:t>”Decizia privind regimul special de scutire pentru întreprinderile mici, în alte state membre ale Uniunii Europene”</w:t>
      </w:r>
      <w:r>
        <w:rPr>
          <w:rFonts w:ascii="Times New Roman" w:hAnsi="Times New Roman" w:cs="Times New Roman"/>
          <w:sz w:val="24"/>
          <w:szCs w:val="24"/>
          <w:lang w:val="ro-RO"/>
        </w:rPr>
        <w:t>:</w:t>
      </w:r>
    </w:p>
    <w:p>
      <w:pPr>
        <w:numPr>
          <w:ilvl w:val="255"/>
          <w:numId w:val="0"/>
        </w:numPr>
        <w:jc w:val="both"/>
        <w:rPr>
          <w:rFonts w:ascii="Times New Roman" w:hAnsi="Times New Roman"/>
          <w:sz w:val="24"/>
          <w:szCs w:val="24"/>
          <w:lang w:val="ro-RO"/>
        </w:rPr>
      </w:pPr>
      <w:r>
        <w:rPr>
          <w:rFonts w:ascii="Times New Roman" w:hAnsi="Times New Roman" w:cs="Times New Roman"/>
          <w:sz w:val="24"/>
          <w:szCs w:val="24"/>
          <w:lang w:val="ro-RO"/>
        </w:rPr>
        <w:t>a) după primirea primei confirmări de la unul dintre statele membre în care persoana impozabilă a optat să aplice regimul special de scutire sau</w:t>
      </w:r>
    </w:p>
    <w:p>
      <w:pPr>
        <w:numPr>
          <w:ilvl w:val="255"/>
          <w:numId w:val="0"/>
        </w:numPr>
        <w:jc w:val="both"/>
        <w:rPr>
          <w:rFonts w:ascii="Times New Roman" w:hAnsi="Times New Roman" w:cs="Times New Roman"/>
          <w:sz w:val="24"/>
          <w:szCs w:val="24"/>
          <w:lang w:val="ro-RO"/>
        </w:rPr>
      </w:pPr>
      <w:r>
        <w:rPr>
          <w:rFonts w:ascii="Times New Roman" w:hAnsi="Times New Roman"/>
          <w:sz w:val="24"/>
          <w:szCs w:val="24"/>
          <w:lang w:val="ro-RO"/>
        </w:rPr>
        <w:t xml:space="preserve">b) până la sfârșitul programului de lucru al celei </w:t>
      </w:r>
      <w:r>
        <w:rPr>
          <w:rFonts w:ascii="Times New Roman" w:hAnsi="Times New Roman" w:cs="Times New Roman"/>
          <w:sz w:val="24"/>
          <w:szCs w:val="24"/>
          <w:lang w:val="ro-RO"/>
        </w:rPr>
        <w:t>de-a 35-a zi lucrătoare de la primirea notificării prealabile, în lipsa oricărui răspuns din partea tuturor statelor membre pentru care persoana impozabilă a optat să aplice regimul special de scutire și care nu au solicitat prelungirea termenului de răspuns;</w:t>
      </w:r>
    </w:p>
    <w:p>
      <w:pPr>
        <w:numPr>
          <w:ilvl w:val="255"/>
          <w:numId w:val="0"/>
        </w:numPr>
        <w:jc w:val="both"/>
        <w:rPr>
          <w:rFonts w:ascii="Times New Roman" w:hAnsi="Times New Roman"/>
          <w:sz w:val="24"/>
          <w:szCs w:val="24"/>
          <w:lang w:val="ro-RO"/>
        </w:rPr>
      </w:pPr>
      <w:r>
        <w:rPr>
          <w:rFonts w:ascii="Times New Roman" w:hAnsi="Times New Roman"/>
          <w:sz w:val="24"/>
          <w:szCs w:val="24"/>
          <w:lang w:val="ro-RO"/>
        </w:rPr>
        <w:t xml:space="preserve">c) până la sfârșitul programului de lucru al celei </w:t>
      </w:r>
      <w:r>
        <w:rPr>
          <w:rFonts w:ascii="Times New Roman" w:hAnsi="Times New Roman" w:cs="Times New Roman"/>
          <w:sz w:val="24"/>
          <w:szCs w:val="24"/>
          <w:lang w:val="ro-RO"/>
        </w:rPr>
        <w:t xml:space="preserve">de-a 35-a zi lucrătoare de la primirea notificării prealabile, pentru statele membre înscrise în notificarea prealabilă care au solicitat prelungirea termenului, dar nu au răspuns în acest termen, dacă termenul prelungit se împlinește în cadrul celor 35 de zile. Dacă termenul prelungit se împlinește după expirarea celor 35 de zile, organul fiscal atribuie codul individual de identificare până </w:t>
      </w:r>
      <w:r>
        <w:rPr>
          <w:rFonts w:ascii="Times New Roman" w:hAnsi="Times New Roman"/>
          <w:sz w:val="24"/>
          <w:szCs w:val="24"/>
          <w:lang w:val="ro-RO"/>
        </w:rPr>
        <w:t xml:space="preserve">la sfârșitul programului de lucru al primei </w:t>
      </w:r>
      <w:r>
        <w:rPr>
          <w:rFonts w:ascii="Times New Roman" w:hAnsi="Times New Roman" w:cs="Times New Roman"/>
          <w:sz w:val="24"/>
          <w:szCs w:val="24"/>
          <w:lang w:val="ro-RO"/>
        </w:rPr>
        <w:t xml:space="preserve">zile lucrătoare </w:t>
      </w:r>
      <w:r>
        <w:rPr>
          <w:rFonts w:ascii="Times New Roman" w:hAnsi="Times New Roman" w:cs="Times New Roman"/>
          <w:sz w:val="24"/>
          <w:szCs w:val="24"/>
        </w:rPr>
        <w:t>urm</w:t>
      </w:r>
      <w:r>
        <w:rPr>
          <w:rFonts w:ascii="Times New Roman" w:hAnsi="Times New Roman" w:cs="Times New Roman"/>
          <w:sz w:val="24"/>
          <w:szCs w:val="24"/>
          <w:lang w:val="ro-RO"/>
        </w:rPr>
        <w:t>ă</w:t>
      </w:r>
      <w:r>
        <w:rPr>
          <w:rFonts w:ascii="Times New Roman" w:hAnsi="Times New Roman" w:cs="Times New Roman"/>
          <w:sz w:val="24"/>
          <w:szCs w:val="24"/>
        </w:rPr>
        <w:t>toa</w:t>
      </w:r>
      <w:r>
        <w:rPr>
          <w:rFonts w:ascii="Times New Roman" w:hAnsi="Times New Roman" w:cs="Times New Roman"/>
          <w:sz w:val="24"/>
          <w:szCs w:val="24"/>
          <w:lang w:val="ro-RO"/>
        </w:rPr>
        <w:t xml:space="preserve">re celei în care s-a împlinit termenul prelungit, dacă statul care a solicitat prelungirea nu a răspuns în acest termen. </w:t>
      </w:r>
      <w:r>
        <w:rPr>
          <w:rFonts w:ascii="Times New Roman" w:hAnsi="Times New Roman"/>
          <w:sz w:val="24"/>
          <w:szCs w:val="24"/>
          <w:lang w:val="ro-RO"/>
        </w:rPr>
        <w:t xml:space="preserve">În formularul de decizie se selectează </w:t>
      </w:r>
      <w:r>
        <w:rPr>
          <w:rFonts w:hint="default" w:ascii="Times New Roman" w:hAnsi="Times New Roman"/>
          <w:sz w:val="24"/>
          <w:szCs w:val="24"/>
          <w:lang w:val="ro-RO"/>
        </w:rPr>
        <w:t>opțiunea</w:t>
      </w:r>
      <w:r>
        <w:rPr>
          <w:rFonts w:ascii="Times New Roman" w:hAnsi="Times New Roman"/>
          <w:sz w:val="24"/>
          <w:szCs w:val="24"/>
          <w:lang w:val="ro-RO"/>
        </w:rPr>
        <w:t xml:space="preserve"> privind aprobarea tacită a aplicării regimului special de scutire.</w:t>
      </w:r>
    </w:p>
    <w:p>
      <w:pPr>
        <w:numPr>
          <w:ilvl w:val="255"/>
          <w:numId w:val="0"/>
        </w:numPr>
        <w:jc w:val="both"/>
        <w:rPr>
          <w:rFonts w:ascii="Times New Roman" w:hAnsi="Times New Roman" w:cs="Times New Roman"/>
          <w:sz w:val="24"/>
          <w:szCs w:val="24"/>
          <w:lang w:val="ro-RO"/>
        </w:rPr>
      </w:pPr>
    </w:p>
    <w:p>
      <w:pPr>
        <w:numPr>
          <w:ilvl w:val="255"/>
          <w:numId w:val="0"/>
        </w:numPr>
        <w:jc w:val="both"/>
        <w:rPr>
          <w:rFonts w:ascii="Times New Roman" w:hAnsi="Times New Roman" w:cs="Times New Roman"/>
          <w:sz w:val="24"/>
          <w:szCs w:val="24"/>
          <w:lang w:val="ro-RO"/>
        </w:rPr>
      </w:pP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15. Persoanele impozabile cărora li se atribuie codul individual de identificare potrivit pct.14 sunt înscrise de organul fiscal competent într-o evidență a persoanelor impozabile stabilite în România care aplică, în alte state membre, regimul special de scutire prevăzut la art.310</w:t>
      </w:r>
      <w:r>
        <w:rPr>
          <w:rFonts w:ascii="Times New Roman" w:hAnsi="Times New Roman" w:cs="Times New Roman"/>
          <w:sz w:val="24"/>
          <w:szCs w:val="24"/>
          <w:vertAlign w:val="superscript"/>
          <w:lang w:val="ro-RO"/>
        </w:rPr>
        <w:t>1</w:t>
      </w:r>
      <w:r>
        <w:rPr>
          <w:rFonts w:ascii="Times New Roman" w:hAnsi="Times New Roman" w:cs="Times New Roman"/>
          <w:sz w:val="24"/>
          <w:szCs w:val="24"/>
          <w:lang w:val="ro-RO"/>
        </w:rPr>
        <w:t xml:space="preserve"> din Codul fiscal. Evidența se organizează cu ajutorul sistemului informatic.</w:t>
      </w:r>
    </w:p>
    <w:p>
      <w:pPr>
        <w:jc w:val="both"/>
        <w:rPr>
          <w:rFonts w:ascii="Times New Roman" w:hAnsi="Times New Roman" w:cs="Times New Roman"/>
          <w:sz w:val="24"/>
          <w:szCs w:val="24"/>
          <w:lang w:val="ro-RO"/>
        </w:rPr>
      </w:pPr>
    </w:p>
    <w:p>
      <w:pPr>
        <w:numPr>
          <w:ilvl w:val="0"/>
          <w:numId w:val="8"/>
        </w:numPr>
        <w:jc w:val="both"/>
        <w:rPr>
          <w:rFonts w:ascii="Times New Roman" w:hAnsi="Times New Roman" w:cs="Times New Roman"/>
          <w:sz w:val="24"/>
          <w:szCs w:val="24"/>
          <w:lang w:val="ro-RO"/>
        </w:rPr>
      </w:pPr>
      <w:r>
        <w:rPr>
          <w:rFonts w:ascii="Times New Roman" w:hAnsi="Times New Roman" w:cs="Times New Roman"/>
          <w:sz w:val="24"/>
          <w:szCs w:val="24"/>
          <w:lang w:val="ro-RO"/>
        </w:rPr>
        <w:t>Evidența prevăzută la pct.15 se actualizează de organul fiscal cu toate informațiile necesare gestionării regimului special de scutire, conform prezentei proceduri.</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17.(1). Organul fiscal </w:t>
      </w:r>
      <w:r>
        <w:rPr>
          <w:rFonts w:ascii="Times New Roman" w:hAnsi="Times New Roman" w:cs="Times New Roman"/>
          <w:b/>
          <w:bCs/>
          <w:sz w:val="24"/>
          <w:szCs w:val="24"/>
          <w:lang w:val="ro-RO"/>
        </w:rPr>
        <w:t>confirmă</w:t>
      </w:r>
      <w:r>
        <w:rPr>
          <w:rFonts w:ascii="Times New Roman" w:hAnsi="Times New Roman" w:cs="Times New Roman"/>
          <w:sz w:val="24"/>
          <w:szCs w:val="24"/>
          <w:lang w:val="ro-RO"/>
        </w:rPr>
        <w:t xml:space="preserve"> codul individual de identificare, emite și comunică </w:t>
      </w:r>
      <w:r>
        <w:rPr>
          <w:rFonts w:ascii="Times New Roman" w:hAnsi="Times New Roman"/>
          <w:sz w:val="24"/>
          <w:szCs w:val="24"/>
          <w:lang w:val="ro-RO"/>
        </w:rPr>
        <w:t>”Înștiințarea privind regimul special de scutire pentru întreprinderile mici, în alte state membre ale Uniunii Europene”, conform modelului aprobat în anexa nr.3 la ordin</w:t>
      </w:r>
      <w:r>
        <w:rPr>
          <w:rFonts w:ascii="Times New Roman" w:hAnsi="Times New Roman" w:cs="Times New Roman"/>
          <w:sz w:val="24"/>
          <w:szCs w:val="24"/>
          <w:lang w:val="ro-RO"/>
        </w:rPr>
        <w:t>:</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 după primirea fiecărei confirmări de către celelalte state membre în care persoana impozabilă a optat să aplice regimul special de scutire/sectorul/sectoarele de activitate; </w:t>
      </w:r>
    </w:p>
    <w:p>
      <w:pPr>
        <w:numPr>
          <w:ilvl w:val="255"/>
          <w:numId w:val="0"/>
        </w:numPr>
        <w:jc w:val="both"/>
        <w:rPr>
          <w:rFonts w:ascii="Times New Roman" w:hAnsi="Times New Roman"/>
          <w:sz w:val="24"/>
          <w:szCs w:val="24"/>
          <w:lang w:val="ro-RO"/>
        </w:rPr>
      </w:pPr>
      <w:r>
        <w:rPr>
          <w:rFonts w:ascii="Times New Roman" w:hAnsi="Times New Roman" w:cs="Times New Roman"/>
          <w:sz w:val="24"/>
          <w:szCs w:val="24"/>
          <w:lang w:val="ro-RO"/>
        </w:rPr>
        <w:t xml:space="preserve">b) până </w:t>
      </w:r>
      <w:r>
        <w:rPr>
          <w:rFonts w:ascii="Times New Roman" w:hAnsi="Times New Roman"/>
          <w:sz w:val="24"/>
          <w:szCs w:val="24"/>
          <w:lang w:val="ro-RO"/>
        </w:rPr>
        <w:t xml:space="preserve">la sfârșitul programului de lucru al celei </w:t>
      </w:r>
      <w:r>
        <w:rPr>
          <w:rFonts w:ascii="Times New Roman" w:hAnsi="Times New Roman" w:cs="Times New Roman"/>
          <w:sz w:val="24"/>
          <w:szCs w:val="24"/>
          <w:lang w:val="ro-RO"/>
        </w:rPr>
        <w:t>de-a 35-a zi lucrătoare de la primirea notificării prealabile/actualizării notificării prealabile, pentru statele membre înscrise în notificarea prealabilă/actualizarea notificării prealabile, care nici nu au răspuns cu privire la aplicarea regimului special de scutire de către respectiva persoană impozabilă și care nici nu au solicitat prelungirea termenului, potrivit pct.10.(4).;</w:t>
      </w:r>
      <w:r>
        <w:rPr>
          <w:rFonts w:ascii="Times New Roman" w:hAnsi="Times New Roman"/>
          <w:sz w:val="24"/>
          <w:szCs w:val="24"/>
          <w:lang w:val="ro-RO"/>
        </w:rPr>
        <w:t>.</w:t>
      </w:r>
    </w:p>
    <w:p>
      <w:pPr>
        <w:numPr>
          <w:ilvl w:val="255"/>
          <w:numId w:val="0"/>
        </w:numPr>
        <w:jc w:val="both"/>
        <w:rPr>
          <w:rFonts w:ascii="Times New Roman" w:hAnsi="Times New Roman"/>
          <w:sz w:val="24"/>
          <w:szCs w:val="24"/>
          <w:lang w:val="ro-RO"/>
        </w:rPr>
      </w:pPr>
      <w:r>
        <w:rPr>
          <w:rFonts w:ascii="Times New Roman" w:hAnsi="Times New Roman"/>
          <w:sz w:val="24"/>
          <w:szCs w:val="24"/>
          <w:lang w:val="ro-RO"/>
        </w:rPr>
        <w:t xml:space="preserve">c) până la sfârșitul programului de lucru al celei </w:t>
      </w:r>
      <w:r>
        <w:rPr>
          <w:rFonts w:ascii="Times New Roman" w:hAnsi="Times New Roman" w:cs="Times New Roman"/>
          <w:sz w:val="24"/>
          <w:szCs w:val="24"/>
          <w:lang w:val="ro-RO"/>
        </w:rPr>
        <w:t xml:space="preserve">de-a 35-a zi lucrătoare de la primirea notificării prealabile/actualizării notificării prealabile, pentru statele membre înscrise în notificarea prealabilă/actualizarea notificării prealabile care au solicitat prelungirea termenului, dar nu au răspuns în acest termen, dacă termenul prelungit se împlinește în cadrul celor 35 de zile. Dacă termenul prelungit se împlinește după expirarea celor 35 de zile, organul fiscal confirmă codul individual de identificare până </w:t>
      </w:r>
      <w:r>
        <w:rPr>
          <w:rFonts w:ascii="Times New Roman" w:hAnsi="Times New Roman"/>
          <w:sz w:val="24"/>
          <w:szCs w:val="24"/>
          <w:lang w:val="ro-RO"/>
        </w:rPr>
        <w:t xml:space="preserve">la sfârșitul programului de lucru al primei </w:t>
      </w:r>
      <w:r>
        <w:rPr>
          <w:rFonts w:ascii="Times New Roman" w:hAnsi="Times New Roman" w:cs="Times New Roman"/>
          <w:sz w:val="24"/>
          <w:szCs w:val="24"/>
          <w:lang w:val="ro-RO"/>
        </w:rPr>
        <w:t>zile lucrătoare următoare celei în care s-a împlinit termenul prelungit, dacă statul care a solicitat prelungirea nu a răspuns în acest termen.</w:t>
      </w:r>
    </w:p>
    <w:p>
      <w:pPr>
        <w:numPr>
          <w:ilvl w:val="255"/>
          <w:numId w:val="0"/>
        </w:numPr>
        <w:jc w:val="both"/>
        <w:rPr>
          <w:rFonts w:ascii="Times New Roman" w:hAnsi="Times New Roman"/>
          <w:sz w:val="24"/>
          <w:szCs w:val="24"/>
          <w:lang w:val="ro-RO"/>
        </w:rPr>
      </w:pPr>
      <w:r>
        <w:rPr>
          <w:rFonts w:ascii="Times New Roman" w:hAnsi="Times New Roman"/>
          <w:sz w:val="24"/>
          <w:szCs w:val="24"/>
          <w:lang w:val="ro-RO"/>
        </w:rPr>
        <w:t xml:space="preserve">17.(2). Data de la care persoana impozabilă aplică regimul de scutire este </w:t>
      </w:r>
      <w:r>
        <w:rPr>
          <w:rFonts w:ascii="Times New Roman" w:hAnsi="Times New Roman" w:cs="Times New Roman"/>
          <w:sz w:val="24"/>
          <w:szCs w:val="24"/>
          <w:lang w:val="it-IT"/>
        </w:rPr>
        <w:t xml:space="preserve">data la care organul fiscal competent i-a </w:t>
      </w:r>
      <w:r>
        <w:rPr>
          <w:rFonts w:ascii="Times New Roman" w:hAnsi="Times New Roman" w:cs="Times New Roman"/>
          <w:sz w:val="24"/>
          <w:szCs w:val="24"/>
          <w:lang w:val="ro-RO"/>
        </w:rPr>
        <w:t>confirmat</w:t>
      </w:r>
      <w:r>
        <w:rPr>
          <w:rFonts w:ascii="Times New Roman" w:hAnsi="Times New Roman" w:cs="Times New Roman"/>
          <w:sz w:val="24"/>
          <w:szCs w:val="24"/>
          <w:lang w:val="it-IT"/>
        </w:rPr>
        <w:t xml:space="preserve"> codul individual de identificare</w:t>
      </w:r>
      <w:r>
        <w:rPr>
          <w:rFonts w:ascii="Times New Roman" w:hAnsi="Times New Roman" w:cs="Times New Roman"/>
          <w:sz w:val="24"/>
          <w:szCs w:val="24"/>
          <w:lang w:val="ro-RO"/>
        </w:rPr>
        <w:t>, potrivit</w:t>
      </w:r>
      <w:r>
        <w:rPr>
          <w:rFonts w:ascii="Times New Roman" w:hAnsi="Times New Roman"/>
          <w:sz w:val="24"/>
          <w:szCs w:val="24"/>
          <w:lang w:val="ro-RO"/>
        </w:rPr>
        <w:t xml:space="preserve"> art.310</w:t>
      </w:r>
      <w:r>
        <w:rPr>
          <w:rFonts w:ascii="Times New Roman" w:hAnsi="Times New Roman"/>
          <w:sz w:val="24"/>
          <w:szCs w:val="24"/>
          <w:vertAlign w:val="superscript"/>
          <w:lang w:val="ro-RO"/>
        </w:rPr>
        <w:t>1</w:t>
      </w:r>
      <w:r>
        <w:rPr>
          <w:rFonts w:ascii="Times New Roman" w:hAnsi="Times New Roman"/>
          <w:sz w:val="24"/>
          <w:szCs w:val="24"/>
          <w:lang w:val="ro-RO"/>
        </w:rPr>
        <w:t xml:space="preserve"> alin.(10) lit. b) din Codul fiscal, și anume data comunicării înștiințării.</w:t>
      </w:r>
    </w:p>
    <w:p>
      <w:pPr>
        <w:numPr>
          <w:ilvl w:val="255"/>
          <w:numId w:val="0"/>
        </w:numPr>
        <w:jc w:val="both"/>
        <w:rPr>
          <w:rFonts w:ascii="Times New Roman" w:hAnsi="Times New Roman"/>
          <w:sz w:val="24"/>
          <w:szCs w:val="24"/>
          <w:lang w:val="ro-RO"/>
        </w:rPr>
      </w:pPr>
    </w:p>
    <w:p>
      <w:pPr>
        <w:numPr>
          <w:ilvl w:val="255"/>
          <w:numId w:val="0"/>
        </w:numPr>
        <w:jc w:val="both"/>
        <w:rPr>
          <w:rFonts w:ascii="Times-Roman" w:hAnsi="Times-Roman" w:eastAsia="Times-Roman"/>
          <w:sz w:val="24"/>
          <w:szCs w:val="24"/>
          <w:lang w:val="it-IT"/>
        </w:rPr>
      </w:pPr>
      <w:r>
        <w:rPr>
          <w:rFonts w:ascii="Times New Roman" w:hAnsi="Times New Roman" w:cs="Times New Roman"/>
          <w:sz w:val="24"/>
          <w:szCs w:val="24"/>
          <w:lang w:val="ro-RO"/>
        </w:rPr>
        <w:t xml:space="preserve">18. </w:t>
      </w:r>
      <w:r>
        <w:rPr>
          <w:rFonts w:ascii="Times New Roman" w:hAnsi="Times New Roman"/>
          <w:sz w:val="24"/>
          <w:szCs w:val="24"/>
          <w:lang w:val="ro-RO"/>
        </w:rPr>
        <w:t>Informațiile privind codul individual de identificare atribuit/confirmat persoanei impozabile pentru aplicarea regimului special de scutire, precum și cele privind data de la care persoana impozabilă poate utiliza regimul special de scutire se comunică, prin mijloace electronice, și fiecărui stat membru în care persoana impozabilă a optat să aplice acest regim.</w:t>
      </w:r>
    </w:p>
    <w:p>
      <w:pPr>
        <w:numPr>
          <w:ilvl w:val="255"/>
          <w:numId w:val="0"/>
        </w:numPr>
        <w:jc w:val="both"/>
        <w:rPr>
          <w:rFonts w:ascii="Times-Roman" w:hAnsi="Times-Roman" w:eastAsia="Times-Roman"/>
          <w:sz w:val="24"/>
          <w:szCs w:val="24"/>
          <w:lang w:val="it-IT"/>
        </w:rPr>
      </w:pPr>
    </w:p>
    <w:p>
      <w:pPr>
        <w:jc w:val="both"/>
        <w:rPr>
          <w:rFonts w:ascii="Times New Roman" w:hAnsi="Times New Roman"/>
          <w:sz w:val="24"/>
          <w:szCs w:val="24"/>
          <w:lang w:val="ro-RO"/>
        </w:rPr>
      </w:pPr>
    </w:p>
    <w:p>
      <w:pPr>
        <w:jc w:val="both"/>
        <w:rPr>
          <w:rFonts w:ascii="Times New Roman" w:hAnsi="Times New Roman"/>
          <w:sz w:val="24"/>
          <w:szCs w:val="24"/>
          <w:lang w:val="ro-RO"/>
        </w:rPr>
      </w:pPr>
    </w:p>
    <w:p>
      <w:pPr>
        <w:jc w:val="both"/>
        <w:rPr>
          <w:rFonts w:ascii="Times New Roman" w:hAnsi="Times New Roman"/>
          <w:sz w:val="24"/>
          <w:szCs w:val="24"/>
          <w:lang w:val="ro-RO"/>
        </w:rPr>
      </w:pPr>
    </w:p>
    <w:p>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Capitolul III</w:t>
      </w:r>
    </w:p>
    <w:p>
      <w:pPr>
        <w:jc w:val="center"/>
        <w:rPr>
          <w:rFonts w:ascii="Times New Roman" w:hAnsi="Times New Roman" w:cs="Times New Roman"/>
          <w:sz w:val="24"/>
          <w:szCs w:val="24"/>
          <w:lang w:val="ro-RO"/>
        </w:rPr>
      </w:pPr>
      <w:r>
        <w:rPr>
          <w:rFonts w:ascii="Times New Roman" w:hAnsi="Times New Roman" w:cs="Times New Roman"/>
          <w:b/>
          <w:bCs/>
          <w:sz w:val="24"/>
          <w:szCs w:val="24"/>
          <w:lang w:val="ro-RO"/>
        </w:rPr>
        <w:t>Rectificarea erorilor materiale și modificarea datelor/informațiilor transmise prin notificarea prealabilă</w:t>
      </w:r>
    </w:p>
    <w:p>
      <w:pPr>
        <w:jc w:val="center"/>
        <w:rPr>
          <w:rFonts w:ascii="Times New Roman" w:hAnsi="Times New Roman" w:cs="Times New Roman"/>
          <w:sz w:val="24"/>
          <w:szCs w:val="24"/>
          <w:lang w:val="ro-RO"/>
        </w:rPr>
      </w:pPr>
    </w:p>
    <w:p>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19.(1). Anterior atribuirii </w:t>
      </w:r>
      <w:r>
        <w:rPr>
          <w:rFonts w:ascii="Times New Roman" w:hAnsi="Times New Roman"/>
          <w:sz w:val="24"/>
          <w:szCs w:val="24"/>
          <w:lang w:val="ro-RO"/>
        </w:rPr>
        <w:t>codului individual de identificare potrivit pct.12, dacă</w:t>
      </w:r>
      <w:r>
        <w:rPr>
          <w:rFonts w:ascii="Times New Roman" w:hAnsi="Times New Roman" w:cs="Times New Roman"/>
          <w:sz w:val="24"/>
          <w:szCs w:val="24"/>
          <w:lang w:val="ro-RO"/>
        </w:rPr>
        <w:t xml:space="preserve"> persoana impozabilă identifică erori materiale în informațiile înscrise în notificarea prealabilă, aceasta corectează erorile prin transmiterea unei noi notificări prealabile, în care selectează  </w:t>
      </w:r>
      <w:r>
        <w:rPr>
          <w:rFonts w:hint="default" w:ascii="Times New Roman" w:hAnsi="Times New Roman" w:cs="Times New Roman"/>
          <w:sz w:val="24"/>
          <w:szCs w:val="24"/>
          <w:lang w:val="ro-RO"/>
        </w:rPr>
        <w:t>opțiunea</w:t>
      </w:r>
      <w:r>
        <w:rPr>
          <w:rFonts w:ascii="Times New Roman" w:hAnsi="Times New Roman" w:cs="Times New Roman"/>
          <w:sz w:val="24"/>
          <w:szCs w:val="24"/>
          <w:lang w:val="ro-RO"/>
        </w:rPr>
        <w:t xml:space="preserve"> ”rectificare”. </w:t>
      </w:r>
    </w:p>
    <w:p>
      <w:pPr>
        <w:jc w:val="both"/>
        <w:rPr>
          <w:rFonts w:ascii="Times New Roman" w:hAnsi="Times New Roman" w:cs="Times New Roman"/>
          <w:sz w:val="24"/>
          <w:szCs w:val="24"/>
          <w:lang w:val="ro-RO"/>
        </w:rPr>
      </w:pPr>
      <w:r>
        <w:rPr>
          <w:rFonts w:ascii="Times New Roman" w:hAnsi="Times New Roman" w:cs="Times New Roman"/>
          <w:sz w:val="24"/>
          <w:szCs w:val="24"/>
          <w:lang w:val="ro-RO"/>
        </w:rPr>
        <w:t>19.(2). În notificarea rectificată se înscriu toate informațiile corecte valabile la momentul completării, chiar dacă informațiile au fost înscrise și în notificarea prealabilă inițială.</w:t>
      </w:r>
    </w:p>
    <w:p>
      <w:pPr>
        <w:jc w:val="both"/>
        <w:rPr>
          <w:rFonts w:ascii="Times New Roman" w:hAnsi="Times New Roman" w:cs="Times New Roman"/>
          <w:sz w:val="24"/>
          <w:szCs w:val="24"/>
          <w:lang w:val="ro-RO"/>
        </w:rPr>
      </w:pPr>
      <w:r>
        <w:rPr>
          <w:rFonts w:ascii="Times New Roman" w:hAnsi="Times New Roman" w:cs="Times New Roman"/>
          <w:sz w:val="24"/>
          <w:szCs w:val="24"/>
          <w:lang w:val="ro-RO"/>
        </w:rPr>
        <w:t>19.(3). Erori materiale pot fi considerate cele care se referă la valorile livrărilor de bunuri și/sau a prestărilor de servicii înscrise în notificarea prealabilă inițială sau la retragerea intenției de aplicare a regimului special de scutire într-unul sau în mai multe state membre dintre cele înscrise în notificarea prealabilă inițială.</w:t>
      </w:r>
    </w:p>
    <w:p>
      <w:pPr>
        <w:numPr>
          <w:ilvl w:val="0"/>
          <w:numId w:val="9"/>
        </w:numPr>
        <w:jc w:val="both"/>
        <w:rPr>
          <w:rFonts w:ascii="Times New Roman" w:hAnsi="Times New Roman" w:cs="Times New Roman"/>
          <w:sz w:val="24"/>
          <w:szCs w:val="24"/>
          <w:lang w:val="ro-RO"/>
        </w:rPr>
      </w:pPr>
      <w:r>
        <w:rPr>
          <w:rFonts w:ascii="Times New Roman" w:hAnsi="Times New Roman" w:cs="Times New Roman"/>
          <w:sz w:val="24"/>
          <w:szCs w:val="24"/>
          <w:lang w:val="ro-RO"/>
        </w:rPr>
        <w:t>(4). Notificarea rectificată înlocuiește notificarea prealabilă inițială, iar organul fiscal competent transmite informațiile din aceasta, pe cale electronică, către statele membre pentru care persoana impozabilă a optat să aplice regimul special de scutire, în vederea confirmării acordării scutirii de către acele state membre.</w:t>
      </w:r>
    </w:p>
    <w:p>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19.(5). În această situație, termenul de 35 de zile lucrătoare începe să curgă de la data transmiterii notificării rectificate. </w:t>
      </w:r>
    </w:p>
    <w:p>
      <w:pPr>
        <w:jc w:val="both"/>
        <w:rPr>
          <w:rFonts w:ascii="Times New Roman" w:hAnsi="Times New Roman" w:cs="Times New Roman"/>
          <w:sz w:val="24"/>
          <w:szCs w:val="24"/>
          <w:lang w:val="ro-RO"/>
        </w:rPr>
      </w:pPr>
    </w:p>
    <w:p>
      <w:pPr>
        <w:numPr>
          <w:ilvl w:val="255"/>
          <w:numId w:val="0"/>
        </w:numPr>
        <w:jc w:val="both"/>
        <w:rPr>
          <w:rFonts w:ascii="Times New Roman" w:hAnsi="Times New Roman"/>
          <w:sz w:val="24"/>
          <w:szCs w:val="24"/>
          <w:lang w:val="ro-RO"/>
        </w:rPr>
      </w:pPr>
      <w:r>
        <w:rPr>
          <w:rFonts w:ascii="Times New Roman" w:hAnsi="Times New Roman"/>
          <w:sz w:val="24"/>
          <w:szCs w:val="24"/>
          <w:lang w:val="ro-RO"/>
        </w:rPr>
        <w:t xml:space="preserve">20.(1). Persoana impozabilă care solicită modificarea informațiilor înscrise într-o notificare prealabilă/rectificată, ulterior atribuirii codului individual de identificare potrivit pct.12, depune o notificare prealabilă, în care selectează </w:t>
      </w:r>
      <w:r>
        <w:rPr>
          <w:rFonts w:hint="default" w:ascii="Times New Roman" w:hAnsi="Times New Roman"/>
          <w:sz w:val="24"/>
          <w:szCs w:val="24"/>
          <w:lang w:val="ro-RO"/>
        </w:rPr>
        <w:t>opțiunea</w:t>
      </w:r>
      <w:r>
        <w:rPr>
          <w:rFonts w:ascii="Times New Roman" w:hAnsi="Times New Roman"/>
          <w:sz w:val="24"/>
          <w:szCs w:val="24"/>
          <w:lang w:val="ro-RO"/>
        </w:rPr>
        <w:t xml:space="preserve"> ”actualizare”, înscriind și codul individual de identificare atribuit.</w:t>
      </w:r>
    </w:p>
    <w:p>
      <w:pPr>
        <w:numPr>
          <w:ilvl w:val="255"/>
          <w:numId w:val="0"/>
        </w:numPr>
        <w:jc w:val="both"/>
        <w:rPr>
          <w:rFonts w:ascii="Times New Roman" w:hAnsi="Times New Roman"/>
          <w:sz w:val="24"/>
          <w:szCs w:val="24"/>
          <w:lang w:val="ro-RO"/>
        </w:rPr>
      </w:pPr>
      <w:r>
        <w:rPr>
          <w:rFonts w:ascii="Times New Roman" w:hAnsi="Times New Roman"/>
          <w:sz w:val="24"/>
          <w:szCs w:val="24"/>
          <w:lang w:val="ro-RO"/>
        </w:rPr>
        <w:t>20.(2). Informațiile înscrise în  notificările prealabile actualizate se transmit, de către organul fiscal competent, statelor membre vizate de aceste actualizări în termen de cel mult 15 zile lucrătoare de la data la care informaţiile respective devin disponibile.</w:t>
      </w:r>
    </w:p>
    <w:p>
      <w:pPr>
        <w:numPr>
          <w:ilvl w:val="255"/>
          <w:numId w:val="0"/>
        </w:numPr>
        <w:jc w:val="both"/>
        <w:rPr>
          <w:rFonts w:ascii="Times New Roman" w:hAnsi="Times New Roman"/>
          <w:sz w:val="24"/>
          <w:szCs w:val="24"/>
          <w:lang w:val="ro-RO"/>
        </w:rPr>
      </w:pPr>
    </w:p>
    <w:p>
      <w:pPr>
        <w:numPr>
          <w:ilvl w:val="0"/>
          <w:numId w:val="10"/>
        </w:numPr>
        <w:jc w:val="both"/>
        <w:rPr>
          <w:rFonts w:ascii="Times New Roman" w:hAnsi="Times New Roman"/>
          <w:sz w:val="24"/>
          <w:szCs w:val="24"/>
          <w:lang w:val="ro-RO"/>
        </w:rPr>
      </w:pPr>
      <w:r>
        <w:rPr>
          <w:rFonts w:ascii="Times New Roman" w:hAnsi="Times New Roman"/>
          <w:sz w:val="24"/>
          <w:szCs w:val="24"/>
          <w:lang w:val="ro-RO"/>
        </w:rPr>
        <w:t>Notificarea prelabilă actualizată se poate depune pentru a comunica:</w:t>
      </w:r>
    </w:p>
    <w:p>
      <w:pPr>
        <w:numPr>
          <w:ilvl w:val="255"/>
          <w:numId w:val="0"/>
        </w:numPr>
        <w:ind w:firstLine="420"/>
        <w:jc w:val="both"/>
        <w:rPr>
          <w:rFonts w:ascii="Times New Roman" w:hAnsi="Times New Roman"/>
          <w:sz w:val="24"/>
          <w:szCs w:val="24"/>
          <w:lang w:val="ro-RO"/>
        </w:rPr>
      </w:pPr>
      <w:r>
        <w:rPr>
          <w:rFonts w:ascii="Times New Roman" w:hAnsi="Times New Roman"/>
          <w:sz w:val="24"/>
          <w:szCs w:val="24"/>
          <w:lang w:val="ro-RO"/>
        </w:rPr>
        <w:t xml:space="preserve">a) intenția de a se prevala de scutire într-un alt stat membru sau în alte state membre decât cel indicat sau cele indicate în notificarea prealabilă/rectificată; </w:t>
      </w:r>
    </w:p>
    <w:p>
      <w:pPr>
        <w:numPr>
          <w:ilvl w:val="255"/>
          <w:numId w:val="0"/>
        </w:numPr>
        <w:ind w:firstLine="420"/>
        <w:jc w:val="both"/>
        <w:rPr>
          <w:rFonts w:ascii="Times New Roman" w:hAnsi="Times New Roman" w:cs="Times New Roman"/>
          <w:sz w:val="24"/>
          <w:szCs w:val="24"/>
          <w:lang w:val="ro-RO"/>
        </w:rPr>
      </w:pPr>
      <w:r>
        <w:rPr>
          <w:rFonts w:ascii="Times New Roman" w:hAnsi="Times New Roman" w:cs="Times New Roman"/>
          <w:sz w:val="24"/>
          <w:szCs w:val="24"/>
          <w:lang w:val="ro-RO"/>
        </w:rPr>
        <w:t>b)</w:t>
      </w:r>
      <w:r>
        <w:rPr>
          <w:rFonts w:ascii="Times New Roman" w:hAnsi="Times New Roman"/>
          <w:sz w:val="24"/>
          <w:szCs w:val="24"/>
          <w:lang w:val="ro-RO"/>
        </w:rPr>
        <w:t xml:space="preserve"> intenția</w:t>
      </w:r>
      <w:r>
        <w:rPr>
          <w:rFonts w:ascii="Times New Roman" w:hAnsi="Times New Roman" w:cs="Times New Roman"/>
          <w:sz w:val="24"/>
          <w:szCs w:val="24"/>
          <w:lang w:val="ro-RO"/>
        </w:rPr>
        <w:t xml:space="preserve"> de a înceta aplicarea regimului special de scutire într-unul sau mai multe state membre. Prevederile pct.29 sunt aplicabile în mod corespunzător;</w:t>
      </w:r>
    </w:p>
    <w:p>
      <w:pPr>
        <w:numPr>
          <w:ilvl w:val="255"/>
          <w:numId w:val="0"/>
        </w:numPr>
        <w:ind w:firstLine="4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c) </w:t>
      </w:r>
      <w:r>
        <w:rPr>
          <w:rFonts w:ascii="Times New Roman" w:hAnsi="Times New Roman" w:cs="Times New Roman"/>
          <w:iCs/>
          <w:sz w:val="24"/>
          <w:szCs w:val="24"/>
          <w:lang w:val="ro-RO"/>
        </w:rPr>
        <w:t>depășirea plafonului național/sectorial de scutire într-unul/mai multe state membre în care persoana impozabilă aplica regimul special de scutire. Prevederile pct.30 sunt aplicabile în mod corespunzător;</w:t>
      </w:r>
    </w:p>
    <w:p>
      <w:pPr>
        <w:numPr>
          <w:ilvl w:val="255"/>
          <w:numId w:val="0"/>
        </w:numPr>
        <w:jc w:val="both"/>
        <w:rPr>
          <w:rFonts w:ascii="Times New Roman" w:hAnsi="Times New Roman"/>
          <w:sz w:val="24"/>
          <w:szCs w:val="24"/>
          <w:lang w:val="ro-RO"/>
        </w:rPr>
      </w:pPr>
      <w:r>
        <w:rPr>
          <w:rFonts w:ascii="Times New Roman" w:hAnsi="Times New Roman" w:cs="Times New Roman"/>
          <w:sz w:val="24"/>
          <w:szCs w:val="24"/>
          <w:lang w:val="ro-RO"/>
        </w:rPr>
        <w:tab/>
      </w:r>
      <w:r>
        <w:rPr>
          <w:rFonts w:ascii="Times New Roman" w:hAnsi="Times New Roman" w:cs="Times New Roman"/>
          <w:sz w:val="24"/>
          <w:szCs w:val="24"/>
          <w:lang w:val="ro-RO"/>
        </w:rPr>
        <w:t>d</w:t>
      </w:r>
      <w:r>
        <w:rPr>
          <w:rFonts w:ascii="Times New Roman" w:hAnsi="Times New Roman"/>
          <w:sz w:val="24"/>
          <w:szCs w:val="24"/>
          <w:lang w:val="ro-RO"/>
        </w:rPr>
        <w:t xml:space="preserve">) depășirea plafonului de scutire </w:t>
      </w:r>
      <w:r>
        <w:rPr>
          <w:rFonts w:ascii="Times New Roman" w:hAnsi="Times New Roman" w:cs="Times New Roman"/>
          <w:sz w:val="24"/>
          <w:szCs w:val="24"/>
          <w:lang w:val="it-IT"/>
        </w:rPr>
        <w:t>de 100.000 euro prev</w:t>
      </w:r>
      <w:r>
        <w:rPr>
          <w:rFonts w:ascii="Times New Roman" w:hAnsi="Times New Roman" w:cs="Times New Roman"/>
          <w:sz w:val="24"/>
          <w:szCs w:val="24"/>
          <w:lang w:val="ro-RO"/>
        </w:rPr>
        <w:t>ă</w:t>
      </w:r>
      <w:r>
        <w:rPr>
          <w:rFonts w:ascii="Times New Roman" w:hAnsi="Times New Roman" w:cs="Times New Roman"/>
          <w:sz w:val="24"/>
          <w:szCs w:val="24"/>
          <w:lang w:val="it-IT"/>
        </w:rPr>
        <w:t xml:space="preserve">zut </w:t>
      </w:r>
      <w:r>
        <w:rPr>
          <w:rFonts w:ascii="Times New Roman" w:hAnsi="Times New Roman" w:cs="Times New Roman"/>
          <w:sz w:val="24"/>
          <w:szCs w:val="24"/>
          <w:lang w:val="ro-RO"/>
        </w:rPr>
        <w:t>l</w:t>
      </w:r>
      <w:r>
        <w:rPr>
          <w:rFonts w:ascii="Times New Roman" w:hAnsi="Times New Roman" w:cs="Times New Roman"/>
          <w:sz w:val="24"/>
          <w:szCs w:val="24"/>
          <w:lang w:val="it-IT"/>
        </w:rPr>
        <w:t>a</w:t>
      </w:r>
      <w:r>
        <w:rPr>
          <w:rFonts w:ascii="Times New Roman" w:hAnsi="Times New Roman" w:cs="Times New Roman"/>
          <w:sz w:val="24"/>
          <w:szCs w:val="24"/>
          <w:lang w:val="ro-RO"/>
        </w:rPr>
        <w:t xml:space="preserve"> pct.8</w:t>
      </w:r>
      <w:r>
        <w:rPr>
          <w:rFonts w:ascii="Times New Roman" w:hAnsi="Times New Roman"/>
          <w:sz w:val="24"/>
          <w:szCs w:val="24"/>
          <w:lang w:val="ro-RO"/>
        </w:rPr>
        <w:t>, potrivit prevederilor art.310</w:t>
      </w:r>
      <w:r>
        <w:rPr>
          <w:rFonts w:ascii="Times New Roman" w:hAnsi="Times New Roman"/>
          <w:sz w:val="24"/>
          <w:szCs w:val="24"/>
          <w:vertAlign w:val="superscript"/>
          <w:lang w:val="ro-RO"/>
        </w:rPr>
        <w:t>1</w:t>
      </w:r>
      <w:r>
        <w:rPr>
          <w:rFonts w:ascii="Times New Roman" w:hAnsi="Times New Roman"/>
          <w:sz w:val="24"/>
          <w:szCs w:val="24"/>
          <w:lang w:val="ro-RO"/>
        </w:rPr>
        <w:t xml:space="preserve"> alin.(16) din Codul fiscal. Prevederile pct.31 sunt aplicabile în mod corespunzător;</w:t>
      </w:r>
    </w:p>
    <w:p>
      <w:pPr>
        <w:numPr>
          <w:ilvl w:val="255"/>
          <w:numId w:val="0"/>
        </w:numPr>
        <w:ind w:firstLine="420"/>
        <w:jc w:val="both"/>
        <w:rPr>
          <w:rFonts w:ascii="Times New Roman" w:hAnsi="Times New Roman"/>
          <w:sz w:val="24"/>
          <w:szCs w:val="24"/>
          <w:lang w:val="ro-RO"/>
        </w:rPr>
      </w:pPr>
      <w:r>
        <w:rPr>
          <w:rFonts w:ascii="Times New Roman" w:hAnsi="Times New Roman"/>
          <w:sz w:val="24"/>
          <w:szCs w:val="24"/>
          <w:lang w:val="ro-RO"/>
        </w:rPr>
        <w:t>e) încetarea activității economice. Prevederile pct.35 sunt aplicabile în mod corespunzător;</w:t>
      </w:r>
    </w:p>
    <w:p>
      <w:pPr>
        <w:numPr>
          <w:ilvl w:val="255"/>
          <w:numId w:val="0"/>
        </w:numPr>
        <w:ind w:firstLine="420"/>
        <w:jc w:val="both"/>
        <w:rPr>
          <w:rFonts w:ascii="Times New Roman" w:hAnsi="Times New Roman"/>
          <w:sz w:val="24"/>
          <w:szCs w:val="24"/>
          <w:lang w:val="ro-RO"/>
        </w:rPr>
      </w:pPr>
      <w:r>
        <w:rPr>
          <w:rFonts w:ascii="Times New Roman" w:hAnsi="Times New Roman"/>
          <w:sz w:val="24"/>
          <w:szCs w:val="24"/>
          <w:lang w:val="ro-RO"/>
        </w:rPr>
        <w:t>f) modificarea altor informații înscrise în notificarea prealabilă inițială, rectificată sau actualizată, depusă anterior.</w:t>
      </w:r>
    </w:p>
    <w:p>
      <w:pPr>
        <w:jc w:val="center"/>
        <w:rPr>
          <w:rFonts w:ascii="Times New Roman" w:hAnsi="Times New Roman" w:cs="Times New Roman"/>
          <w:b/>
          <w:bCs/>
          <w:sz w:val="24"/>
          <w:szCs w:val="24"/>
          <w:u w:val="single"/>
          <w:lang w:val="ro-RO"/>
        </w:rPr>
      </w:pPr>
    </w:p>
    <w:p>
      <w:pPr>
        <w:numPr>
          <w:ilvl w:val="0"/>
          <w:numId w:val="11"/>
        </w:numPr>
        <w:jc w:val="both"/>
        <w:rPr>
          <w:rFonts w:ascii="Times New Roman" w:hAnsi="Times New Roman" w:cs="Times New Roman"/>
          <w:sz w:val="24"/>
          <w:szCs w:val="24"/>
          <w:lang w:val="ro-RO"/>
        </w:rPr>
      </w:pPr>
      <w:r>
        <w:rPr>
          <w:rFonts w:ascii="Times New Roman" w:hAnsi="Times New Roman"/>
          <w:sz w:val="24"/>
          <w:szCs w:val="24"/>
          <w:lang w:val="ro-RO"/>
        </w:rPr>
        <w:t>În situația prevăzută la pct.21 lit.a), persoana impozabilă nu este obligată să furnizeze informațiile menționate la art.310</w:t>
      </w:r>
      <w:r>
        <w:rPr>
          <w:rFonts w:ascii="Times New Roman" w:hAnsi="Times New Roman"/>
          <w:sz w:val="24"/>
          <w:szCs w:val="24"/>
          <w:vertAlign w:val="superscript"/>
          <w:lang w:val="ro-RO"/>
        </w:rPr>
        <w:t>1</w:t>
      </w:r>
      <w:r>
        <w:rPr>
          <w:rFonts w:ascii="Times New Roman" w:hAnsi="Times New Roman"/>
          <w:sz w:val="24"/>
          <w:szCs w:val="24"/>
          <w:lang w:val="ro-RO"/>
        </w:rPr>
        <w:t xml:space="preserve"> alin.(3) lit.c) și d) din Codul fiscal, în măsura în care informațiile respective au fost deja incluse în rapoartele trimestriale depuse anterior potrivit art.310</w:t>
      </w:r>
      <w:r>
        <w:rPr>
          <w:rFonts w:ascii="Times New Roman" w:hAnsi="Times New Roman"/>
          <w:sz w:val="24"/>
          <w:szCs w:val="24"/>
          <w:vertAlign w:val="superscript"/>
          <w:lang w:val="ro-RO"/>
        </w:rPr>
        <w:t>1</w:t>
      </w:r>
      <w:r>
        <w:rPr>
          <w:rFonts w:ascii="Times New Roman" w:hAnsi="Times New Roman"/>
          <w:sz w:val="24"/>
          <w:szCs w:val="24"/>
          <w:lang w:val="ro-RO"/>
        </w:rPr>
        <w:t xml:space="preserve"> alin.(13) din Codul fiscal. Prevederile pct.6- 18 se aplică în mod corespunzător.</w:t>
      </w:r>
    </w:p>
    <w:p>
      <w:pPr>
        <w:numPr>
          <w:ilvl w:val="255"/>
          <w:numId w:val="0"/>
        </w:numPr>
        <w:jc w:val="both"/>
        <w:rPr>
          <w:rFonts w:ascii="Times New Roman" w:hAnsi="Times New Roman" w:cs="Times New Roman"/>
          <w:sz w:val="24"/>
          <w:szCs w:val="24"/>
          <w:lang w:val="ro-RO"/>
        </w:rPr>
      </w:pPr>
    </w:p>
    <w:p>
      <w:pPr>
        <w:numPr>
          <w:ilvl w:val="255"/>
          <w:numId w:val="0"/>
        </w:numPr>
        <w:jc w:val="both"/>
        <w:rPr>
          <w:rFonts w:ascii="Times New Roman" w:hAnsi="Times New Roman"/>
          <w:sz w:val="24"/>
          <w:szCs w:val="24"/>
          <w:lang w:val="ro-RO"/>
        </w:rPr>
      </w:pPr>
      <w:r>
        <w:rPr>
          <w:rFonts w:ascii="Times New Roman" w:hAnsi="Times New Roman"/>
          <w:sz w:val="24"/>
          <w:szCs w:val="24"/>
          <w:lang w:val="ro-RO"/>
        </w:rPr>
        <w:t xml:space="preserve">23. Persoana impozabilă eligibilă pentru a beneficia de mai multe plafoane sectoriale poate utiliza, într-un stat membru, doar un plafon pentru aplicarea regimului special de scutire, potrivit prevederilor art.284 alin.(1) paragraful al treilea din Directiva 2006/112/CE privind sistemul comun al taxei pe valoarea adăugată, cu modificările aduse prin Directiva 2020/285 a Consiliului. </w:t>
      </w:r>
    </w:p>
    <w:p>
      <w:pPr>
        <w:jc w:val="center"/>
        <w:rPr>
          <w:rFonts w:ascii="Times New Roman" w:hAnsi="Times New Roman" w:cs="Times New Roman"/>
          <w:b/>
          <w:bCs/>
          <w:sz w:val="24"/>
          <w:szCs w:val="24"/>
          <w:u w:val="single"/>
          <w:lang w:val="ro-RO"/>
        </w:rPr>
      </w:pPr>
    </w:p>
    <w:p>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Capitolul IV</w:t>
      </w:r>
    </w:p>
    <w:p>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Raportarea trimestrială a valorii operațiunilor economice efectuate de către persoanele impozabile stabilite în Romania care aplică regimul de scutire de TVA pentru  întreprinderi mici în alte state membre </w:t>
      </w:r>
    </w:p>
    <w:p>
      <w:pPr>
        <w:jc w:val="both"/>
        <w:rPr>
          <w:rFonts w:ascii="Times New Roman" w:hAnsi="Times New Roman" w:cs="Times New Roman"/>
          <w:sz w:val="24"/>
          <w:szCs w:val="24"/>
          <w:lang w:val="ro-RO"/>
        </w:rPr>
      </w:pPr>
    </w:p>
    <w:p>
      <w:pPr>
        <w:jc w:val="both"/>
        <w:rPr>
          <w:rFonts w:ascii="Times New Roman" w:hAnsi="Times New Roman" w:cs="Times New Roman"/>
          <w:sz w:val="24"/>
          <w:szCs w:val="24"/>
          <w:lang w:val="ro-RO"/>
        </w:rPr>
      </w:pP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24.(1) Persoana impozabilă stabilită în România care aplică regimul special de scutire în cel puțin un alt stat membru trebuie să întocmească şi să depună la organul fiscal, prin intermediul sistemului informatic, un raport trimestrial, denumit în continuare </w:t>
      </w:r>
      <w:r>
        <w:rPr>
          <w:rFonts w:ascii="Times New Roman" w:hAnsi="Times New Roman" w:cs="Times New Roman"/>
          <w:i/>
          <w:iCs/>
          <w:sz w:val="24"/>
          <w:szCs w:val="24"/>
          <w:lang w:val="ro-RO"/>
        </w:rPr>
        <w:t>raport</w:t>
      </w:r>
      <w:r>
        <w:rPr>
          <w:rFonts w:ascii="Times New Roman" w:hAnsi="Times New Roman" w:cs="Times New Roman"/>
          <w:sz w:val="24"/>
          <w:szCs w:val="24"/>
          <w:lang w:val="ro-RO"/>
        </w:rPr>
        <w:t xml:space="preserve">, conform structurii prevăzute în anexa nr.2 </w:t>
      </w:r>
      <w:r>
        <w:rPr>
          <w:rFonts w:hint="default" w:ascii="Times New Roman" w:hAnsi="Times New Roman" w:cs="Times New Roman"/>
          <w:sz w:val="24"/>
          <w:szCs w:val="24"/>
          <w:lang w:val="ro-RO"/>
        </w:rPr>
        <w:t xml:space="preserve">care face parte </w:t>
      </w:r>
      <w:bookmarkStart w:id="0" w:name="_GoBack"/>
      <w:r>
        <w:rPr>
          <w:rFonts w:hint="default" w:ascii="Times New Roman" w:hAnsi="Times New Roman" w:cs="Times New Roman"/>
          <w:sz w:val="24"/>
          <w:szCs w:val="24"/>
          <w:lang w:val="ro-RO"/>
        </w:rPr>
        <w:t>integr</w:t>
      </w:r>
      <w:bookmarkEnd w:id="0"/>
      <w:r>
        <w:rPr>
          <w:rFonts w:hint="default" w:ascii="Times New Roman" w:hAnsi="Times New Roman" w:cs="Times New Roman"/>
          <w:sz w:val="24"/>
          <w:szCs w:val="24"/>
          <w:lang w:val="ro-RO"/>
        </w:rPr>
        <w:t>antă din</w:t>
      </w:r>
      <w:r>
        <w:rPr>
          <w:rFonts w:ascii="Times New Roman" w:hAnsi="Times New Roman" w:cs="Times New Roman"/>
          <w:sz w:val="24"/>
          <w:szCs w:val="24"/>
          <w:lang w:val="ro-RO"/>
        </w:rPr>
        <w:t xml:space="preserve"> prezenta procedură.</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24.(2). Raportul este o declarație informativă, conform art.1 pct.19 din Codul de procedură fiscală.</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24.(3). Raportul se întocmește și se transmite pentru fiecare trimestru calendaristic, până în ultima zi calendaristică a lunii următoare trimestrului, chiar dacă aceasta este o zi nelucrătoare.</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24.(4). </w:t>
      </w:r>
      <w:r>
        <w:rPr>
          <w:rFonts w:ascii="Times New Roman" w:hAnsi="Times New Roman"/>
          <w:sz w:val="24"/>
          <w:szCs w:val="24"/>
          <w:lang w:val="ro-RO"/>
        </w:rPr>
        <w:t>Informațiile înscrise eronat în raportul trimestrial se corectează prin întocmirea și transmiterea unui raport rectificativ, completat potrivit instrucțiunilor prevăzute în anexa nr.2 la prezenta procedură.</w:t>
      </w:r>
    </w:p>
    <w:p>
      <w:pPr>
        <w:numPr>
          <w:ilvl w:val="255"/>
          <w:numId w:val="0"/>
        </w:numPr>
        <w:jc w:val="both"/>
        <w:rPr>
          <w:rFonts w:ascii="Times New Roman" w:hAnsi="Times New Roman" w:cs="Times New Roman"/>
          <w:sz w:val="24"/>
          <w:szCs w:val="24"/>
          <w:lang w:val="ro-RO"/>
        </w:rPr>
      </w:pPr>
    </w:p>
    <w:p>
      <w:pPr>
        <w:numPr>
          <w:ilvl w:val="0"/>
          <w:numId w:val="12"/>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 Informațiile înscrise în rapoartele trimestriale inițiale și rectificative se transmit de către organul fiscal competent către statele membre în care persoana impozabilă aplică regimul special de scutire. </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25.(2). Organul fiscal verifică, pe baza informațiilor declarate de persoana impozabilă în rapoartele trimestriale și/sau rectificative, dacă  aceasta a depășit plafonul anual de scutire de 100.000 euro. Verificarea se face cu ajutorul sistemului informatic după depunerea rapoartelor trimestriale și/sau rectificative. Dacă, urmare verificărilor, organul fiscal constată că persoana impozabilă a depășit plafonul anual de scutire de 100.000 euro, aplică prevederile pct.33.</w:t>
      </w:r>
    </w:p>
    <w:p>
      <w:pPr>
        <w:jc w:val="both"/>
        <w:rPr>
          <w:rFonts w:ascii="Times New Roman" w:hAnsi="Times New Roman" w:cs="Times New Roman"/>
          <w:sz w:val="24"/>
          <w:szCs w:val="24"/>
          <w:lang w:val="ro-RO"/>
        </w:rPr>
      </w:pPr>
    </w:p>
    <w:p>
      <w:pPr>
        <w:numPr>
          <w:ilvl w:val="0"/>
          <w:numId w:val="12"/>
        </w:numPr>
        <w:jc w:val="both"/>
        <w:rPr>
          <w:rFonts w:ascii="Times New Roman" w:hAnsi="Times New Roman" w:cs="Times New Roman"/>
          <w:sz w:val="24"/>
          <w:szCs w:val="24"/>
          <w:lang w:val="ro-RO"/>
        </w:rPr>
      </w:pPr>
      <w:r>
        <w:rPr>
          <w:rFonts w:ascii="Times New Roman" w:hAnsi="Times New Roman" w:cs="Times New Roman"/>
          <w:sz w:val="24"/>
          <w:szCs w:val="24"/>
          <w:lang w:val="ro-RO"/>
        </w:rPr>
        <w:t>În situația în care codul individual de identificare se atribuie, potrivit pct.14, în alt trimestru calendaristic decât trimestrul în care a fost depusă notificarea prealabilă, persoana impozabilă transmite, pentru perioada cuprinsă între data depunerii notificării prealabile și ultima zi a trimestrului în cursul căruia a fost depusă notificarea prealabilă, inclusiv, un raport, care cuprinde informațiile privind valoarea totală a livrărilor de bunuri și/sau a prestărilor de servicii efectuate în aceea perioadă, conform structurii prevăzute în anexa nr.2 la prezenta procedură.</w:t>
      </w:r>
    </w:p>
    <w:p>
      <w:pPr>
        <w:numPr>
          <w:ilvl w:val="255"/>
          <w:numId w:val="0"/>
        </w:numPr>
        <w:jc w:val="both"/>
        <w:rPr>
          <w:rFonts w:ascii="Times New Roman" w:hAnsi="Times New Roman" w:cs="Times New Roman"/>
          <w:sz w:val="24"/>
          <w:szCs w:val="24"/>
          <w:lang w:val="ro-RO"/>
        </w:rPr>
      </w:pPr>
    </w:p>
    <w:p>
      <w:pPr>
        <w:numPr>
          <w:ilvl w:val="0"/>
          <w:numId w:val="12"/>
        </w:numPr>
        <w:jc w:val="both"/>
        <w:rPr>
          <w:rFonts w:ascii="Times New Roman" w:hAnsi="Times New Roman" w:cs="Times New Roman"/>
          <w:sz w:val="24"/>
          <w:szCs w:val="24"/>
          <w:lang w:val="ro-RO"/>
        </w:rPr>
      </w:pPr>
      <w:r>
        <w:rPr>
          <w:rFonts w:ascii="Times New Roman" w:hAnsi="Times New Roman" w:cs="Times New Roman"/>
          <w:sz w:val="24"/>
          <w:szCs w:val="24"/>
          <w:lang w:val="ro-RO"/>
        </w:rPr>
        <w:t>(1). După expirarea termenului de depunere, organul fiscal competent identifică, cu ajutorul sistemului informatic, persoanele impozabile stabilite în România care aplică regimul special de scutire în alte state membre și care nu au depus raportul trimestrial privind valoarea livrărilor de bunuri și/sau a prestărilor de servicii efectuate în trimestrul anterior și întocmește lista trimestrială a persoanelor impozabile care nu au depus raportul trimestrial.</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27.(2). În termen de cel mult 5 zile lucrătoare de la expirarea termenului de depunere a raportului trimestrial, organul fiscal competent notifică, printr-un mesaj electronic, persoanele impozabile înscrise în lista întocmită potrivit alin.(1), cu privire la faptul că nu au depus raportul trimestrial privind valoarea totală a livrărilor de bunuri și/sau a prestărilor de servicii efectuate în trimestrul anterior. </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27.(3). Lista întocmită potrivit alin.(1) se actualizează prin eliminarea persoanelor impozabile care depun, cu întârziere, raportul trimestrial privind valoarea totală a livrărilor de bunuri și/sau a prestărilor de servicii efectuate în trimestrul anterior.</w:t>
      </w:r>
    </w:p>
    <w:p>
      <w:pPr>
        <w:numPr>
          <w:ilvl w:val="255"/>
          <w:numId w:val="0"/>
        </w:numPr>
        <w:jc w:val="both"/>
        <w:rPr>
          <w:rFonts w:ascii="Times New Roman" w:hAnsi="Times New Roman"/>
          <w:sz w:val="24"/>
          <w:szCs w:val="24"/>
          <w:lang w:val="ro-RO"/>
        </w:rPr>
      </w:pPr>
      <w:r>
        <w:rPr>
          <w:rFonts w:ascii="Times New Roman" w:hAnsi="Times New Roman" w:cs="Times New Roman"/>
          <w:sz w:val="24"/>
          <w:szCs w:val="24"/>
          <w:lang w:val="ro-RO"/>
        </w:rPr>
        <w:t xml:space="preserve">27.(4). În termen de cel mult 15 zile lucrătoare de la expirarea termenului de depunere a raportului trimestrial, pe baza informațiilor înscrise în lista actualizată potrivit alin.(3), </w:t>
      </w:r>
      <w:r>
        <w:rPr>
          <w:rFonts w:ascii="Times New Roman" w:hAnsi="Times New Roman"/>
          <w:sz w:val="24"/>
          <w:szCs w:val="24"/>
          <w:lang w:val="ro-RO"/>
        </w:rPr>
        <w:t>organul fiscal competent pune la dispoziția autorităților fiscale din statele membre în care persoanele impozabile înscrise în listă aplică regimul special de scutire, prin mijloace electronice, informația privind nerespectarea de către respectivele persoane impozabile a obligațiilor de raportare, precum și codul individual de identificare atribuit pentru aplicarea acestui regim special, fiecărei persoane impozabile din listă.</w:t>
      </w:r>
    </w:p>
    <w:p>
      <w:pPr>
        <w:numPr>
          <w:ilvl w:val="255"/>
          <w:numId w:val="0"/>
        </w:numPr>
        <w:jc w:val="both"/>
        <w:rPr>
          <w:rFonts w:ascii="Times New Roman" w:hAnsi="Times New Roman" w:cs="Times New Roman"/>
          <w:sz w:val="24"/>
          <w:szCs w:val="24"/>
          <w:lang w:val="ro-RO"/>
        </w:rPr>
      </w:pPr>
      <w:r>
        <w:rPr>
          <w:rFonts w:ascii="Times New Roman" w:hAnsi="Times New Roman"/>
          <w:sz w:val="24"/>
          <w:szCs w:val="24"/>
          <w:lang w:val="ro-RO"/>
        </w:rPr>
        <w:t xml:space="preserve">   </w:t>
      </w:r>
    </w:p>
    <w:p>
      <w:pPr>
        <w:numPr>
          <w:ilvl w:val="255"/>
          <w:numId w:val="0"/>
        </w:numPr>
        <w:jc w:val="both"/>
        <w:rPr>
          <w:rFonts w:ascii="Times New Roman" w:hAnsi="Times New Roman" w:cs="Times New Roman"/>
          <w:sz w:val="24"/>
          <w:szCs w:val="24"/>
          <w:lang w:val="ro-RO"/>
        </w:rPr>
      </w:pPr>
      <w:r>
        <w:rPr>
          <w:rFonts w:ascii="Times New Roman" w:hAnsi="Times New Roman" w:eastAsia="Calibri" w:cs="Times New Roman"/>
          <w:sz w:val="24"/>
          <w:szCs w:val="24"/>
          <w:lang w:val="ro-RO"/>
        </w:rPr>
        <w:t>28.(1). Pentru netransmiterea raportului</w:t>
      </w:r>
      <w:r>
        <w:rPr>
          <w:rFonts w:ascii="Times New Roman" w:hAnsi="Times New Roman" w:eastAsia="Times-Roman" w:cs="Times New Roman"/>
          <w:sz w:val="24"/>
          <w:szCs w:val="24"/>
          <w:lang w:val="ro-RO"/>
        </w:rPr>
        <w:t xml:space="preserve"> în termenul prevăzut sunt aplicabile prevederile art.336 alin.(1) lit.b) din Codul de procedură fiscală</w:t>
      </w:r>
      <w:r>
        <w:rPr>
          <w:rFonts w:ascii="Times New Roman" w:hAnsi="Times New Roman" w:eastAsia="Times-Roman" w:cs="Times New Roman"/>
          <w:sz w:val="24"/>
          <w:szCs w:val="24"/>
          <w:lang w:val="it-IT"/>
        </w:rPr>
        <w:t>.</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28.(2). Lista actualizată potrivit pct.27.(3). se pune la dispoziția organelor cu atribuții de control, din cadrul organelor fiscale competente în a căror evidență sunt înregistrate persoanele impozabile ca plătitori de impozite și taxe, în cea de-a 15-a zi lucrătoare de la expirarea termenului de depunere a raportului trimestrial.</w:t>
      </w:r>
    </w:p>
    <w:p>
      <w:pPr>
        <w:numPr>
          <w:ilvl w:val="255"/>
          <w:numId w:val="0"/>
        </w:numPr>
        <w:jc w:val="both"/>
        <w:rPr>
          <w:rFonts w:ascii="Times New Roman CE" w:hAnsi="Times New Roman CE" w:eastAsia="Times New Roman CE"/>
          <w:sz w:val="24"/>
          <w:szCs w:val="24"/>
          <w:lang w:val="ro-RO"/>
        </w:rPr>
      </w:pPr>
    </w:p>
    <w:p>
      <w:pPr>
        <w:jc w:val="both"/>
        <w:rPr>
          <w:rFonts w:ascii="Times New Roman" w:hAnsi="Times New Roman" w:cs="Times New Roman"/>
          <w:sz w:val="24"/>
          <w:szCs w:val="24"/>
          <w:lang w:val="ro-RO"/>
        </w:rPr>
      </w:pPr>
    </w:p>
    <w:p>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Capitolul V</w:t>
      </w:r>
    </w:p>
    <w:p>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Încetarea aplicării regimului special de scutire </w:t>
      </w:r>
    </w:p>
    <w:p>
      <w:pPr>
        <w:jc w:val="both"/>
        <w:rPr>
          <w:rFonts w:ascii="Times New Roman" w:hAnsi="Times New Roman" w:cs="Times New Roman"/>
          <w:sz w:val="24"/>
          <w:szCs w:val="24"/>
          <w:lang w:val="ro-RO"/>
        </w:rPr>
      </w:pPr>
    </w:p>
    <w:p>
      <w:pPr>
        <w:numPr>
          <w:ilvl w:val="0"/>
          <w:numId w:val="13"/>
        </w:numPr>
        <w:jc w:val="both"/>
        <w:rPr>
          <w:rFonts w:ascii="Times New Roman" w:hAnsi="Times New Roman" w:cs="Times New Roman"/>
          <w:sz w:val="24"/>
          <w:szCs w:val="24"/>
          <w:lang w:val="ro-RO"/>
        </w:rPr>
      </w:pPr>
      <w:r>
        <w:rPr>
          <w:rFonts w:ascii="Times New Roman" w:hAnsi="Times New Roman" w:cs="Times New Roman"/>
          <w:b/>
          <w:bCs/>
          <w:sz w:val="24"/>
          <w:szCs w:val="24"/>
          <w:lang w:val="ro-RO"/>
        </w:rPr>
        <w:t xml:space="preserve">Încetarea voluntară de aplicare a regimului special de scutire </w:t>
      </w:r>
      <w:r>
        <w:rPr>
          <w:rFonts w:ascii="Times New Roman" w:hAnsi="Times New Roman" w:cs="Times New Roman"/>
          <w:sz w:val="24"/>
          <w:szCs w:val="24"/>
          <w:lang w:val="ro-RO"/>
        </w:rPr>
        <w:t xml:space="preserve"> </w:t>
      </w:r>
    </w:p>
    <w:p>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29.(1). Pentru persoanele impozabile care depun o  notificare prealabilă actualizată prin care </w:t>
      </w:r>
      <w:r>
        <w:rPr>
          <w:rFonts w:ascii="Times New Roman" w:hAnsi="Times New Roman"/>
          <w:sz w:val="24"/>
          <w:szCs w:val="24"/>
          <w:lang w:val="ro-RO"/>
        </w:rPr>
        <w:t>informează organul fiscal cu privire la intenția</w:t>
      </w:r>
      <w:r>
        <w:rPr>
          <w:rFonts w:ascii="Times New Roman" w:hAnsi="Times New Roman" w:cs="Times New Roman"/>
          <w:sz w:val="24"/>
          <w:szCs w:val="24"/>
          <w:lang w:val="ro-RO"/>
        </w:rPr>
        <w:t xml:space="preserve"> de a înceta aplicarea regimului special de scutire într-unul sau mai multe state membre, încetarea devine efectivă începând cu prima zi a următorului trimestru calendaristic care urmează primirii informațiilor de la persoana impozabilă. </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29.(2). În cazul în care aceste informații sunt primite în ultima lună a trimestrului calendaristic, încetarea aplicării regimului special de scutire devine efectivă începând cu prima zi a celei de a doua luni a trimestrului calendaristic următor primirii informațiilor de la persoana impozabilă.</w:t>
      </w:r>
    </w:p>
    <w:p>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29.(3). Organul fiscal competent transmite informația privind intenția persoanei impozabile de a înceta aplicarea regimului special, prin mijloace electronice, autorităților competente din statul membru/statele membre vizate de actualizarea notificării prealabile, în termen de cel mult 15 zile lucrătoare de la data primirii acesteia. </w:t>
      </w:r>
    </w:p>
    <w:p>
      <w:pPr>
        <w:numPr>
          <w:ilvl w:val="255"/>
          <w:numId w:val="0"/>
        </w:numPr>
        <w:jc w:val="both"/>
        <w:rPr>
          <w:rFonts w:ascii="Times New Roman" w:hAnsi="Times New Roman"/>
          <w:sz w:val="24"/>
          <w:szCs w:val="24"/>
          <w:lang w:val="ro-RO"/>
        </w:rPr>
      </w:pPr>
      <w:r>
        <w:rPr>
          <w:rFonts w:ascii="Times New Roman" w:hAnsi="Times New Roman" w:cs="Times New Roman"/>
          <w:sz w:val="24"/>
          <w:szCs w:val="24"/>
          <w:lang w:val="ro-RO"/>
        </w:rPr>
        <w:t xml:space="preserve">29.(4). În cazul în care persoana impozabilă optează pentru încetarea aplicării regimului special de scutire în toate statele membre în care aceasta aplica regimul special de scutire, organul fiscal </w:t>
      </w:r>
      <w:r>
        <w:rPr>
          <w:rFonts w:ascii="Times New Roman" w:hAnsi="Times New Roman"/>
          <w:sz w:val="24"/>
          <w:szCs w:val="24"/>
          <w:lang w:val="ro-RO"/>
        </w:rPr>
        <w:t>anulează de îndată codul individual de identificare atribuit potrivit pct.12, prin eliminarea suf</w:t>
      </w:r>
      <w:r>
        <w:rPr>
          <w:rFonts w:ascii="Times New Roman" w:hAnsi="Times New Roman" w:cs="Times New Roman"/>
          <w:sz w:val="24"/>
          <w:szCs w:val="24"/>
          <w:lang w:val="ro-RO"/>
        </w:rPr>
        <w:t xml:space="preserve">ixului “EX” </w:t>
      </w:r>
      <w:r>
        <w:rPr>
          <w:rFonts w:ascii="Times New Roman" w:hAnsi="Times New Roman"/>
          <w:sz w:val="24"/>
          <w:szCs w:val="24"/>
          <w:lang w:val="ro-RO"/>
        </w:rPr>
        <w:t xml:space="preserve">și emite ”Decizia privind regimul special de scutire pentru întreprinderile mici, în alte state membre ale Uniunii Europene”, conform modelului aprobat în anexa nr.2 la ordin, în care </w:t>
      </w:r>
      <w:r>
        <w:rPr>
          <w:rFonts w:ascii="Times New Roman" w:hAnsi="Times New Roman" w:cs="Times New Roman"/>
          <w:sz w:val="24"/>
          <w:szCs w:val="24"/>
          <w:lang w:val="ro-RO"/>
        </w:rPr>
        <w:t xml:space="preserve">selectează </w:t>
      </w:r>
      <w:r>
        <w:rPr>
          <w:rFonts w:hint="default" w:ascii="Times New Roman" w:hAnsi="Times New Roman" w:cs="Times New Roman"/>
          <w:sz w:val="24"/>
          <w:szCs w:val="24"/>
          <w:lang w:val="ro-RO"/>
        </w:rPr>
        <w:t>opțiunea</w:t>
      </w:r>
      <w:r>
        <w:rPr>
          <w:rFonts w:ascii="Times New Roman" w:hAnsi="Times New Roman" w:cs="Times New Roman"/>
          <w:sz w:val="24"/>
          <w:szCs w:val="24"/>
          <w:lang w:val="ro-RO"/>
        </w:rPr>
        <w:t xml:space="preserve"> ”</w:t>
      </w:r>
      <w:r>
        <w:rPr>
          <w:rFonts w:ascii="Times New Roman" w:hAnsi="Times New Roman"/>
          <w:sz w:val="24"/>
          <w:szCs w:val="24"/>
          <w:lang w:val="ro-RO"/>
        </w:rPr>
        <w:t>încetarea</w:t>
      </w:r>
      <w:r>
        <w:rPr>
          <w:rFonts w:hint="default" w:ascii="Times New Roman" w:hAnsi="Times New Roman"/>
          <w:sz w:val="24"/>
          <w:szCs w:val="24"/>
          <w:lang w:val="ro-RO"/>
        </w:rPr>
        <w:t xml:space="preserve"> voluntară a</w:t>
      </w:r>
      <w:r>
        <w:rPr>
          <w:rFonts w:ascii="Times New Roman" w:hAnsi="Times New Roman"/>
          <w:sz w:val="24"/>
          <w:szCs w:val="24"/>
          <w:lang w:val="ro-RO"/>
        </w:rPr>
        <w:t xml:space="preserve"> aplicării regimului special de scutire”.</w:t>
      </w:r>
    </w:p>
    <w:p>
      <w:pPr>
        <w:jc w:val="both"/>
        <w:rPr>
          <w:rFonts w:ascii="Times New Roman" w:hAnsi="Times New Roman" w:cs="Times New Roman"/>
          <w:sz w:val="24"/>
          <w:szCs w:val="24"/>
          <w:lang w:val="ro-RO"/>
        </w:rPr>
      </w:pPr>
      <w:r>
        <w:rPr>
          <w:rFonts w:ascii="Times New Roman" w:hAnsi="Times New Roman"/>
          <w:sz w:val="24"/>
          <w:szCs w:val="24"/>
          <w:lang w:val="ro-RO"/>
        </w:rPr>
        <w:t>29.(5).</w:t>
      </w:r>
      <w:r>
        <w:rPr>
          <w:rFonts w:ascii="Times New Roman" w:hAnsi="Times New Roman" w:cs="Times New Roman"/>
          <w:sz w:val="24"/>
          <w:szCs w:val="24"/>
          <w:lang w:val="ro-RO"/>
        </w:rPr>
        <w:t xml:space="preserve">Prevederile pct.11.(4) se aplică în mod corespunzător. Organul fiscal transmite, prin mijloace electronice, această informație și autorităților competente din toate statele membre în care persoana impozabilă a aplicat  regimul special de scutire.  </w:t>
      </w:r>
    </w:p>
    <w:p>
      <w:pPr>
        <w:jc w:val="both"/>
        <w:rPr>
          <w:rFonts w:ascii="Times New Roman" w:hAnsi="Times New Roman" w:cs="Times New Roman"/>
          <w:sz w:val="24"/>
          <w:szCs w:val="24"/>
          <w:lang w:val="ro-RO"/>
        </w:rPr>
      </w:pPr>
    </w:p>
    <w:p>
      <w:pPr>
        <w:numPr>
          <w:ilvl w:val="0"/>
          <w:numId w:val="13"/>
        </w:numPr>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Încetarea aplicării regimului special de scutire în statul membru/statele membre în care persoana impozabilă a depășit plafonul național/sectorial de scutire</w:t>
      </w:r>
    </w:p>
    <w:p>
      <w:pPr>
        <w:jc w:val="both"/>
        <w:rPr>
          <w:rFonts w:ascii="Times New Roman" w:hAnsi="Times New Roman" w:cs="Times New Roman"/>
          <w:sz w:val="24"/>
          <w:szCs w:val="24"/>
          <w:lang w:val="ro-RO"/>
        </w:rPr>
      </w:pPr>
      <w:r>
        <w:rPr>
          <w:rFonts w:ascii="Times New Roman" w:hAnsi="Times New Roman" w:cs="Times New Roman"/>
          <w:iCs/>
          <w:sz w:val="24"/>
          <w:szCs w:val="24"/>
          <w:lang w:val="ro-RO"/>
        </w:rPr>
        <w:t xml:space="preserve">30.(1). În situația în care persoana impozabilă informează organul fiscal competent, printr-o actualizare a notificării prealabile cu privire la faptul că a depășit plafonul național/sectorial de scutire într-unul/mai multe state membre în care aplica regimul special de scutire și informează cu privire la încetarea aplicării regimului, organul fiscal </w:t>
      </w:r>
      <w:r>
        <w:rPr>
          <w:rFonts w:ascii="Times New Roman" w:hAnsi="Times New Roman" w:cs="Times New Roman"/>
          <w:sz w:val="24"/>
          <w:szCs w:val="24"/>
          <w:lang w:val="ro-RO"/>
        </w:rPr>
        <w:t xml:space="preserve">transmite informația, prin mijloace electronice, autorităților competente din statul membru/statele membre vizate de actualizarea notificării prealabile, în termen de cel mult 15 zile lucrătoare de la data primirii acesteia. </w:t>
      </w:r>
    </w:p>
    <w:p>
      <w:pPr>
        <w:jc w:val="both"/>
        <w:rPr>
          <w:rFonts w:ascii="Times New Roman" w:hAnsi="Times New Roman" w:eastAsia="TimesNewRoman" w:cs="Times New Roman"/>
          <w:sz w:val="24"/>
          <w:szCs w:val="24"/>
          <w:lang w:val="ro-RO"/>
        </w:rPr>
      </w:pPr>
      <w:r>
        <w:rPr>
          <w:rFonts w:ascii="Times New Roman" w:hAnsi="Times New Roman" w:cs="Times New Roman"/>
          <w:sz w:val="24"/>
          <w:szCs w:val="24"/>
          <w:lang w:val="ro-RO"/>
        </w:rPr>
        <w:t>30.(2).</w:t>
      </w:r>
      <w:r>
        <w:rPr>
          <w:rFonts w:ascii="Times New Roman" w:hAnsi="Times New Roman" w:eastAsia="Times-Roman" w:cs="Times New Roman"/>
          <w:sz w:val="24"/>
          <w:szCs w:val="24"/>
          <w:lang w:val="ro-RO"/>
        </w:rPr>
        <w:t>Încetarea aplicării regimului special de scutire devine efectiv</w:t>
      </w:r>
      <w:r>
        <w:rPr>
          <w:rFonts w:ascii="Times New Roman" w:hAnsi="Times New Roman" w:eastAsia="TimesNewRoman" w:cs="Times New Roman"/>
          <w:sz w:val="24"/>
          <w:szCs w:val="24"/>
          <w:lang w:val="ro-RO"/>
        </w:rPr>
        <w:t>ă, în statul membru/statele membre în care plafonul național/sectorial de scutire a fost depășit, potrivit legislației aplicabile în respectivul stat membru/respectivele state membre.</w:t>
      </w:r>
    </w:p>
    <w:p>
      <w:pPr>
        <w:numPr>
          <w:ilvl w:val="255"/>
          <w:numId w:val="0"/>
        </w:numPr>
        <w:jc w:val="both"/>
        <w:rPr>
          <w:rFonts w:ascii="Times New Roman" w:hAnsi="Times New Roman"/>
          <w:sz w:val="24"/>
          <w:szCs w:val="24"/>
          <w:lang w:val="ro-RO"/>
        </w:rPr>
      </w:pPr>
      <w:r>
        <w:rPr>
          <w:rFonts w:ascii="Times New Roman" w:hAnsi="Times New Roman" w:eastAsia="TimesNewRoman" w:cs="Times New Roman"/>
          <w:sz w:val="24"/>
          <w:szCs w:val="24"/>
          <w:lang w:val="ro-RO"/>
        </w:rPr>
        <w:t xml:space="preserve">30.(3). </w:t>
      </w:r>
      <w:r>
        <w:rPr>
          <w:rFonts w:ascii="Times New Roman" w:hAnsi="Times New Roman" w:cs="Times New Roman"/>
          <w:sz w:val="24"/>
          <w:szCs w:val="24"/>
          <w:lang w:val="ro-RO"/>
        </w:rPr>
        <w:t xml:space="preserve">În cazul în care persoana impozabilă nu mai aplică regimul special de scutire în niciun alt stat membru, organul fiscal </w:t>
      </w:r>
      <w:r>
        <w:rPr>
          <w:rFonts w:ascii="Times New Roman" w:hAnsi="Times New Roman"/>
          <w:sz w:val="24"/>
          <w:szCs w:val="24"/>
          <w:lang w:val="ro-RO"/>
        </w:rPr>
        <w:t xml:space="preserve">anulează de îndată codul individual de identificare atribuit potrivit pct.12, prin eliminarea sufixului “EX” și emite ”Decizia privind regimul special de scutire pentru întreprinderile mici, în alte state membre ale Uniunii Europene”, conform modelului aprobat în anexa nr.2 la ordin, în care </w:t>
      </w:r>
      <w:r>
        <w:rPr>
          <w:rFonts w:ascii="Times New Roman" w:hAnsi="Times New Roman" w:cs="Times New Roman"/>
          <w:sz w:val="24"/>
          <w:szCs w:val="24"/>
          <w:lang w:val="ro-RO"/>
        </w:rPr>
        <w:t xml:space="preserve">selectează </w:t>
      </w:r>
      <w:r>
        <w:rPr>
          <w:rFonts w:hint="default" w:ascii="Times New Roman" w:hAnsi="Times New Roman" w:cs="Times New Roman"/>
          <w:sz w:val="24"/>
          <w:szCs w:val="24"/>
          <w:lang w:val="ro-RO"/>
        </w:rPr>
        <w:t>opțiunea</w:t>
      </w:r>
      <w:r>
        <w:rPr>
          <w:rFonts w:ascii="Times New Roman" w:hAnsi="Times New Roman" w:cs="Times New Roman"/>
          <w:sz w:val="24"/>
          <w:szCs w:val="24"/>
          <w:lang w:val="ro-RO"/>
        </w:rPr>
        <w:t xml:space="preserve"> ”</w:t>
      </w:r>
      <w:r>
        <w:rPr>
          <w:rFonts w:ascii="Times New Roman" w:hAnsi="Times New Roman"/>
          <w:sz w:val="24"/>
          <w:szCs w:val="24"/>
          <w:lang w:val="ro-RO"/>
        </w:rPr>
        <w:t>încetarea aplicării regimului special de scutire, pentru următoarele motive:”.</w:t>
      </w:r>
    </w:p>
    <w:p>
      <w:pPr>
        <w:jc w:val="both"/>
        <w:rPr>
          <w:rFonts w:ascii="Times New Roman" w:hAnsi="Times New Roman" w:cs="Times New Roman"/>
          <w:iCs/>
          <w:sz w:val="24"/>
          <w:szCs w:val="24"/>
          <w:lang w:val="ro-RO"/>
        </w:rPr>
      </w:pPr>
      <w:r>
        <w:rPr>
          <w:rFonts w:ascii="Times New Roman" w:hAnsi="Times New Roman"/>
          <w:sz w:val="24"/>
          <w:szCs w:val="24"/>
          <w:lang w:val="ro-RO"/>
        </w:rPr>
        <w:t xml:space="preserve">30.(4). În decizia de la alin.(3), la rubrica ”motive de fapt” se menționează faptul că </w:t>
      </w:r>
      <w:r>
        <w:rPr>
          <w:rFonts w:ascii="Times New Roman" w:hAnsi="Times New Roman" w:cs="Times New Roman"/>
          <w:sz w:val="24"/>
          <w:szCs w:val="24"/>
          <w:lang w:val="ro-RO"/>
        </w:rPr>
        <w:t xml:space="preserve"> persoana impozabilă a informat cu privire la d</w:t>
      </w:r>
      <w:r>
        <w:rPr>
          <w:rFonts w:ascii="Times New Roman" w:hAnsi="Times New Roman" w:cs="Times New Roman"/>
          <w:iCs/>
          <w:sz w:val="24"/>
          <w:szCs w:val="24"/>
          <w:lang w:val="ro-RO"/>
        </w:rPr>
        <w:t>epășirea plafonului național/sectorial de scutire într-unul/mai multe state membre în care aplica regimul special de scutire și nu mai aplică acest regim în niciun alt stat membru.</w:t>
      </w:r>
    </w:p>
    <w:p>
      <w:pPr>
        <w:jc w:val="both"/>
        <w:rPr>
          <w:rFonts w:ascii="Times New Roman" w:hAnsi="Times New Roman" w:eastAsia="TimesNewRoman" w:cs="Times New Roman"/>
          <w:sz w:val="24"/>
          <w:szCs w:val="24"/>
          <w:lang w:val="ro-RO"/>
        </w:rPr>
      </w:pPr>
      <w:r>
        <w:rPr>
          <w:rFonts w:ascii="Times New Roman" w:hAnsi="Times New Roman"/>
          <w:sz w:val="24"/>
          <w:szCs w:val="24"/>
          <w:lang w:val="ro-RO"/>
        </w:rPr>
        <w:t>30.(5). Prevederile pct.29.(</w:t>
      </w:r>
      <w:r>
        <w:rPr>
          <w:rFonts w:hint="default" w:ascii="Times New Roman" w:hAnsi="Times New Roman"/>
          <w:sz w:val="24"/>
          <w:szCs w:val="24"/>
          <w:lang w:val="ro-RO"/>
        </w:rPr>
        <w:t>5</w:t>
      </w:r>
      <w:r>
        <w:rPr>
          <w:rFonts w:ascii="Times New Roman" w:hAnsi="Times New Roman"/>
          <w:sz w:val="24"/>
          <w:szCs w:val="24"/>
          <w:lang w:val="ro-RO"/>
        </w:rPr>
        <w:t>) se aplică în mod corespunzător</w:t>
      </w:r>
      <w:r>
        <w:rPr>
          <w:lang w:val="ro-RO"/>
        </w:rPr>
        <w:t xml:space="preserve">. </w:t>
      </w:r>
      <w:r>
        <w:rPr>
          <w:rFonts w:ascii="Times New Roman" w:hAnsi="Times New Roman"/>
          <w:sz w:val="24"/>
          <w:szCs w:val="24"/>
          <w:lang w:val="ro-RO"/>
        </w:rPr>
        <w:t xml:space="preserve"> </w:t>
      </w:r>
    </w:p>
    <w:p>
      <w:pPr>
        <w:jc w:val="both"/>
        <w:rPr>
          <w:rFonts w:ascii="Times New Roman" w:hAnsi="Times New Roman" w:cs="Times New Roman"/>
          <w:sz w:val="24"/>
          <w:szCs w:val="24"/>
          <w:lang w:val="ro-RO"/>
        </w:rPr>
      </w:pPr>
    </w:p>
    <w:p>
      <w:pPr>
        <w:numPr>
          <w:ilvl w:val="0"/>
          <w:numId w:val="13"/>
        </w:numPr>
        <w:jc w:val="both"/>
        <w:rPr>
          <w:rFonts w:ascii="Times New Roman" w:hAnsi="Times New Roman" w:cs="Times New Roman"/>
          <w:sz w:val="24"/>
          <w:szCs w:val="24"/>
          <w:lang w:val="ro-RO"/>
        </w:rPr>
      </w:pPr>
      <w:r>
        <w:rPr>
          <w:rFonts w:ascii="Times New Roman" w:hAnsi="Times New Roman" w:cs="Times New Roman"/>
          <w:b/>
          <w:bCs/>
          <w:sz w:val="24"/>
          <w:szCs w:val="24"/>
          <w:lang w:val="ro-RO"/>
        </w:rPr>
        <w:t>Încetarea aplicării regimului special de scutire la depășirea plafonului de scutire de 100.000 euro, la cerere sau din oficiu</w:t>
      </w:r>
    </w:p>
    <w:p>
      <w:pPr>
        <w:jc w:val="both"/>
        <w:rPr>
          <w:rFonts w:ascii="Times New Roman" w:hAnsi="Times New Roman" w:cs="Times New Roman"/>
          <w:sz w:val="24"/>
          <w:szCs w:val="24"/>
          <w:lang w:val="ro-RO"/>
        </w:rPr>
      </w:pPr>
      <w:r>
        <w:rPr>
          <w:rFonts w:ascii="Times New Roman" w:hAnsi="Times New Roman"/>
          <w:sz w:val="24"/>
          <w:szCs w:val="24"/>
          <w:lang w:val="ro-RO"/>
        </w:rPr>
        <w:t xml:space="preserve">31.(1). Persoana impozabilă are obligația de a informa organul fiscal competent cu privire la depășirea plafonului </w:t>
      </w:r>
      <w:r>
        <w:rPr>
          <w:rFonts w:ascii="Times New Roman" w:hAnsi="Times New Roman" w:cs="Times New Roman"/>
          <w:sz w:val="24"/>
          <w:szCs w:val="24"/>
          <w:lang w:val="it-IT"/>
        </w:rPr>
        <w:t>de 100.000 euro prev</w:t>
      </w:r>
      <w:r>
        <w:rPr>
          <w:rFonts w:ascii="Times New Roman" w:hAnsi="Times New Roman" w:cs="Times New Roman"/>
          <w:sz w:val="24"/>
          <w:szCs w:val="24"/>
          <w:lang w:val="ro-RO"/>
        </w:rPr>
        <w:t>ă</w:t>
      </w:r>
      <w:r>
        <w:rPr>
          <w:rFonts w:ascii="Times New Roman" w:hAnsi="Times New Roman" w:cs="Times New Roman"/>
          <w:sz w:val="24"/>
          <w:szCs w:val="24"/>
          <w:lang w:val="it-IT"/>
        </w:rPr>
        <w:t xml:space="preserve">zut </w:t>
      </w:r>
      <w:r>
        <w:rPr>
          <w:rFonts w:ascii="Times New Roman" w:hAnsi="Times New Roman" w:cs="Times New Roman"/>
          <w:sz w:val="24"/>
          <w:szCs w:val="24"/>
          <w:lang w:val="ro-RO"/>
        </w:rPr>
        <w:t>l</w:t>
      </w:r>
      <w:r>
        <w:rPr>
          <w:rFonts w:ascii="Times New Roman" w:hAnsi="Times New Roman" w:cs="Times New Roman"/>
          <w:sz w:val="24"/>
          <w:szCs w:val="24"/>
          <w:lang w:val="it-IT"/>
        </w:rPr>
        <w:t>a</w:t>
      </w:r>
      <w:r>
        <w:rPr>
          <w:rFonts w:ascii="Times New Roman" w:hAnsi="Times New Roman" w:cs="Times New Roman"/>
          <w:sz w:val="24"/>
          <w:szCs w:val="24"/>
          <w:lang w:val="ro-RO"/>
        </w:rPr>
        <w:t xml:space="preserve"> pct.8</w:t>
      </w:r>
      <w:r>
        <w:rPr>
          <w:rFonts w:ascii="Times New Roman" w:hAnsi="Times New Roman"/>
          <w:sz w:val="24"/>
          <w:szCs w:val="24"/>
          <w:lang w:val="ro-RO"/>
        </w:rPr>
        <w:t>, în termen de 15 zile lucrătoare de la data la care p</w:t>
      </w:r>
      <w:r>
        <w:rPr>
          <w:rFonts w:ascii="Times New Roman" w:hAnsi="Times New Roman" w:cs="Times New Roman"/>
          <w:sz w:val="24"/>
          <w:szCs w:val="24"/>
          <w:lang w:val="ro-RO"/>
        </w:rPr>
        <w:t xml:space="preserve">lafonul a fost depășit, prin transmiterea unei actualizări a notificării prealabile, în care înscrie și data depășirii plafonului. </w:t>
      </w:r>
    </w:p>
    <w:p>
      <w:pPr>
        <w:numPr>
          <w:ilvl w:val="255"/>
          <w:numId w:val="0"/>
        </w:numPr>
        <w:jc w:val="both"/>
        <w:rPr>
          <w:rFonts w:ascii="Times-Roman" w:hAnsi="Times-Roman" w:eastAsia="Times-Roman"/>
          <w:sz w:val="24"/>
          <w:szCs w:val="24"/>
          <w:lang w:val="it-IT"/>
        </w:rPr>
      </w:pPr>
      <w:r>
        <w:rPr>
          <w:rFonts w:ascii="Times New Roman" w:hAnsi="Times New Roman" w:eastAsia="Times-Roman" w:cs="Times New Roman"/>
          <w:sz w:val="24"/>
          <w:szCs w:val="24"/>
          <w:lang w:val="ro-RO"/>
        </w:rPr>
        <w:t>31.(2). P</w:t>
      </w:r>
      <w:r>
        <w:rPr>
          <w:rFonts w:ascii="Times New Roman" w:hAnsi="Times New Roman" w:eastAsia="Times-Roman" w:cs="Times New Roman"/>
          <w:sz w:val="24"/>
          <w:szCs w:val="24"/>
          <w:lang w:val="it-IT"/>
        </w:rPr>
        <w:t>ersoana impozabil</w:t>
      </w:r>
      <w:r>
        <w:rPr>
          <w:rFonts w:ascii="Times New Roman" w:hAnsi="Times New Roman" w:eastAsia="TimesNewRoman" w:cs="Times New Roman"/>
          <w:sz w:val="24"/>
          <w:szCs w:val="24"/>
          <w:lang w:val="it-IT"/>
        </w:rPr>
        <w:t xml:space="preserve">ă </w:t>
      </w:r>
      <w:r>
        <w:rPr>
          <w:rFonts w:ascii="Times New Roman" w:hAnsi="Times New Roman" w:eastAsia="Times-Roman" w:cs="Times New Roman"/>
          <w:sz w:val="24"/>
          <w:szCs w:val="24"/>
          <w:lang w:val="it-IT"/>
        </w:rPr>
        <w:t>are obliga</w:t>
      </w:r>
      <w:r>
        <w:rPr>
          <w:rFonts w:ascii="Times New Roman" w:hAnsi="Times New Roman" w:eastAsia="TimesNewRoman" w:cs="Times New Roman"/>
          <w:sz w:val="24"/>
          <w:szCs w:val="24"/>
          <w:lang w:val="it-IT"/>
        </w:rPr>
        <w:t>ț</w:t>
      </w:r>
      <w:r>
        <w:rPr>
          <w:rFonts w:ascii="Times New Roman" w:hAnsi="Times New Roman" w:eastAsia="Times-Roman" w:cs="Times New Roman"/>
          <w:sz w:val="24"/>
          <w:szCs w:val="24"/>
          <w:lang w:val="it-IT"/>
        </w:rPr>
        <w:t>ia de a raporta</w:t>
      </w:r>
      <w:r>
        <w:rPr>
          <w:rFonts w:ascii="Times New Roman" w:hAnsi="Times New Roman" w:eastAsia="Times-Roman" w:cs="Times New Roman"/>
          <w:sz w:val="24"/>
          <w:szCs w:val="24"/>
          <w:lang w:val="ro-RO"/>
        </w:rPr>
        <w:t>, în termenul prevăzut la alin.(1), și</w:t>
      </w:r>
      <w:r>
        <w:rPr>
          <w:rFonts w:ascii="Times New Roman" w:hAnsi="Times New Roman" w:eastAsia="Times-Roman" w:cs="Times New Roman"/>
          <w:sz w:val="24"/>
          <w:szCs w:val="24"/>
          <w:lang w:val="it-IT"/>
        </w:rPr>
        <w:t xml:space="preserve"> valoarea livr</w:t>
      </w:r>
      <w:r>
        <w:rPr>
          <w:rFonts w:ascii="Times New Roman" w:hAnsi="Times New Roman" w:eastAsia="TimesNewRoman" w:cs="Times New Roman"/>
          <w:sz w:val="24"/>
          <w:szCs w:val="24"/>
          <w:lang w:val="it-IT"/>
        </w:rPr>
        <w:t>ă</w:t>
      </w:r>
      <w:r>
        <w:rPr>
          <w:rFonts w:ascii="Times New Roman" w:hAnsi="Times New Roman" w:eastAsia="Times-Roman" w:cs="Times New Roman"/>
          <w:sz w:val="24"/>
          <w:szCs w:val="24"/>
          <w:lang w:val="it-IT"/>
        </w:rPr>
        <w:t>rilor</w:t>
      </w:r>
      <w:r>
        <w:rPr>
          <w:rFonts w:ascii="Times New Roman" w:hAnsi="Times New Roman" w:eastAsia="Times-Roman" w:cs="Times New Roman"/>
          <w:sz w:val="24"/>
          <w:szCs w:val="24"/>
          <w:lang w:val="ro-RO"/>
        </w:rPr>
        <w:t xml:space="preserve"> </w:t>
      </w:r>
      <w:r>
        <w:rPr>
          <w:rFonts w:ascii="Times New Roman" w:hAnsi="Times New Roman" w:eastAsia="Times-Roman" w:cs="Times New Roman"/>
          <w:sz w:val="24"/>
          <w:szCs w:val="24"/>
          <w:lang w:val="it-IT"/>
        </w:rPr>
        <w:t xml:space="preserve">de bunuri </w:t>
      </w:r>
      <w:r>
        <w:rPr>
          <w:rFonts w:ascii="Times New Roman" w:hAnsi="Times New Roman" w:eastAsia="TimesNewRoman" w:cs="Times New Roman"/>
          <w:sz w:val="24"/>
          <w:szCs w:val="24"/>
          <w:lang w:val="it-IT"/>
        </w:rPr>
        <w:t>ș</w:t>
      </w:r>
      <w:r>
        <w:rPr>
          <w:rFonts w:ascii="Times New Roman" w:hAnsi="Times New Roman" w:eastAsia="Times-Roman" w:cs="Times New Roman"/>
          <w:sz w:val="24"/>
          <w:szCs w:val="24"/>
          <w:lang w:val="it-IT"/>
        </w:rPr>
        <w:t>i</w:t>
      </w:r>
      <w:r>
        <w:rPr>
          <w:rFonts w:ascii="Times New Roman" w:hAnsi="Times New Roman" w:eastAsia="Times-Roman" w:cs="Times New Roman"/>
          <w:sz w:val="24"/>
          <w:szCs w:val="24"/>
          <w:lang w:val="ro-RO"/>
        </w:rPr>
        <w:t>/sau</w:t>
      </w:r>
      <w:r>
        <w:rPr>
          <w:rFonts w:ascii="Times New Roman" w:hAnsi="Times New Roman" w:eastAsia="Times-Roman" w:cs="Times New Roman"/>
          <w:sz w:val="24"/>
          <w:szCs w:val="24"/>
          <w:lang w:val="it-IT"/>
        </w:rPr>
        <w:t xml:space="preserve"> a</w:t>
      </w:r>
      <w:r>
        <w:rPr>
          <w:rFonts w:ascii="Times New Roman" w:hAnsi="Times New Roman" w:eastAsia="Times-Roman" w:cs="Times New Roman"/>
          <w:sz w:val="24"/>
          <w:szCs w:val="24"/>
          <w:lang w:val="ro-RO"/>
        </w:rPr>
        <w:t xml:space="preserve"> </w:t>
      </w:r>
      <w:r>
        <w:rPr>
          <w:rFonts w:ascii="Times New Roman" w:hAnsi="Times New Roman" w:eastAsia="Times-Roman" w:cs="Times New Roman"/>
          <w:sz w:val="24"/>
          <w:szCs w:val="24"/>
          <w:lang w:val="it-IT"/>
        </w:rPr>
        <w:t>prest</w:t>
      </w:r>
      <w:r>
        <w:rPr>
          <w:rFonts w:ascii="Times New Roman" w:hAnsi="Times New Roman" w:eastAsia="TimesNewRoman" w:cs="Times New Roman"/>
          <w:sz w:val="24"/>
          <w:szCs w:val="24"/>
          <w:lang w:val="it-IT"/>
        </w:rPr>
        <w:t>ă</w:t>
      </w:r>
      <w:r>
        <w:rPr>
          <w:rFonts w:ascii="Times New Roman" w:hAnsi="Times New Roman" w:eastAsia="Times-Roman" w:cs="Times New Roman"/>
          <w:sz w:val="24"/>
          <w:szCs w:val="24"/>
          <w:lang w:val="it-IT"/>
        </w:rPr>
        <w:t xml:space="preserve">rilor de servicii </w:t>
      </w:r>
      <w:r>
        <w:rPr>
          <w:rFonts w:ascii="Times New Roman" w:hAnsi="Times New Roman" w:eastAsia="Times-Roman" w:cs="Times New Roman"/>
          <w:sz w:val="24"/>
          <w:szCs w:val="24"/>
          <w:lang w:val="ro-RO"/>
        </w:rPr>
        <w:t>menționate la art.310</w:t>
      </w:r>
      <w:r>
        <w:rPr>
          <w:rFonts w:ascii="Times New Roman" w:hAnsi="Times New Roman" w:eastAsia="Times-Roman" w:cs="Times New Roman"/>
          <w:sz w:val="24"/>
          <w:szCs w:val="24"/>
          <w:vertAlign w:val="superscript"/>
          <w:lang w:val="ro-RO"/>
        </w:rPr>
        <w:t>1</w:t>
      </w:r>
      <w:r>
        <w:rPr>
          <w:rFonts w:ascii="Times New Roman" w:hAnsi="Times New Roman" w:eastAsia="Times-Roman" w:cs="Times New Roman"/>
          <w:sz w:val="24"/>
          <w:szCs w:val="24"/>
          <w:lang w:val="ro-RO"/>
        </w:rPr>
        <w:t xml:space="preserve"> alin.(13) din Codul fiscal, </w:t>
      </w:r>
      <w:r>
        <w:rPr>
          <w:rFonts w:ascii="Times New Roman" w:hAnsi="Times New Roman" w:eastAsia="Times-Roman" w:cs="Times New Roman"/>
          <w:sz w:val="24"/>
          <w:szCs w:val="24"/>
          <w:lang w:val="it-IT"/>
        </w:rPr>
        <w:t>care au fost efectuate de la începutul</w:t>
      </w:r>
      <w:r>
        <w:rPr>
          <w:rFonts w:ascii="Times New Roman" w:hAnsi="Times New Roman" w:eastAsia="Times-Roman" w:cs="Times New Roman"/>
          <w:sz w:val="24"/>
          <w:szCs w:val="24"/>
          <w:lang w:val="ro-RO"/>
        </w:rPr>
        <w:t xml:space="preserve"> </w:t>
      </w:r>
      <w:r>
        <w:rPr>
          <w:rFonts w:ascii="Times New Roman" w:hAnsi="Times New Roman" w:eastAsia="Times-Roman" w:cs="Times New Roman"/>
          <w:sz w:val="24"/>
          <w:szCs w:val="24"/>
          <w:lang w:val="it-IT"/>
        </w:rPr>
        <w:t>trimestrului calendaristic curent pân</w:t>
      </w:r>
      <w:r>
        <w:rPr>
          <w:rFonts w:ascii="Times New Roman" w:hAnsi="Times New Roman" w:eastAsia="TimesNewRoman" w:cs="Times New Roman"/>
          <w:sz w:val="24"/>
          <w:szCs w:val="24"/>
          <w:lang w:val="it-IT"/>
        </w:rPr>
        <w:t xml:space="preserve">ă </w:t>
      </w:r>
      <w:r>
        <w:rPr>
          <w:rFonts w:ascii="Times New Roman" w:hAnsi="Times New Roman" w:eastAsia="Times-Roman" w:cs="Times New Roman"/>
          <w:sz w:val="24"/>
          <w:szCs w:val="24"/>
          <w:lang w:val="it-IT"/>
        </w:rPr>
        <w:t>la data la care plafonul cifrei de afaceri anuale la nivel de Uniune a</w:t>
      </w:r>
      <w:r>
        <w:rPr>
          <w:rFonts w:ascii="Times New Roman" w:hAnsi="Times New Roman" w:eastAsia="Times-Roman" w:cs="Times New Roman"/>
          <w:sz w:val="24"/>
          <w:szCs w:val="24"/>
          <w:lang w:val="ro-RO"/>
        </w:rPr>
        <w:t xml:space="preserve"> </w:t>
      </w:r>
      <w:r>
        <w:rPr>
          <w:rFonts w:ascii="Times New Roman" w:hAnsi="Times New Roman" w:eastAsia="Times-Roman" w:cs="Times New Roman"/>
          <w:sz w:val="24"/>
          <w:szCs w:val="24"/>
          <w:lang w:val="it-IT"/>
        </w:rPr>
        <w:t>fost dep</w:t>
      </w:r>
      <w:r>
        <w:rPr>
          <w:rFonts w:ascii="Times New Roman" w:hAnsi="Times New Roman" w:eastAsia="TimesNewRoman" w:cs="Times New Roman"/>
          <w:sz w:val="24"/>
          <w:szCs w:val="24"/>
          <w:lang w:val="it-IT"/>
        </w:rPr>
        <w:t>ăș</w:t>
      </w:r>
      <w:r>
        <w:rPr>
          <w:rFonts w:ascii="Times New Roman" w:hAnsi="Times New Roman" w:eastAsia="Times-Roman" w:cs="Times New Roman"/>
          <w:sz w:val="24"/>
          <w:szCs w:val="24"/>
          <w:lang w:val="it-IT"/>
        </w:rPr>
        <w:t>it.</w:t>
      </w:r>
      <w:r>
        <w:rPr>
          <w:rFonts w:ascii="Times New Roman" w:hAnsi="Times New Roman" w:eastAsia="Times-Roman" w:cs="Times New Roman"/>
          <w:sz w:val="24"/>
          <w:szCs w:val="24"/>
          <w:lang w:val="ro-RO"/>
        </w:rPr>
        <w:t xml:space="preserve"> </w:t>
      </w:r>
    </w:p>
    <w:p>
      <w:pPr>
        <w:numPr>
          <w:ilvl w:val="255"/>
          <w:numId w:val="0"/>
        </w:numPr>
        <w:jc w:val="both"/>
        <w:rPr>
          <w:rFonts w:ascii="Times New Roman" w:hAnsi="Times New Roman" w:eastAsia="Times-Roman" w:cs="Times New Roman"/>
          <w:sz w:val="24"/>
          <w:szCs w:val="24"/>
          <w:lang w:val="ro-RO"/>
        </w:rPr>
      </w:pPr>
      <w:r>
        <w:rPr>
          <w:rFonts w:ascii="Times New Roman" w:hAnsi="Times New Roman" w:eastAsia="Times-Roman" w:cs="Times New Roman"/>
          <w:sz w:val="24"/>
          <w:szCs w:val="24"/>
          <w:lang w:val="ro-RO"/>
        </w:rPr>
        <w:t xml:space="preserve">31.(3). Informațiile privind valoarea livrărilor de bunuri și/sau a prestărilor de servicii efectuate în  trimestrul calendaristic în care a fost depășit plafonul de scutire </w:t>
      </w:r>
      <w:r>
        <w:rPr>
          <w:rFonts w:ascii="Times New Roman" w:hAnsi="Times New Roman" w:cs="Times New Roman"/>
          <w:sz w:val="24"/>
          <w:szCs w:val="24"/>
          <w:lang w:val="it-IT"/>
        </w:rPr>
        <w:t>de 100.000 euro prev</w:t>
      </w:r>
      <w:r>
        <w:rPr>
          <w:rFonts w:ascii="Times New Roman" w:hAnsi="Times New Roman" w:cs="Times New Roman"/>
          <w:sz w:val="24"/>
          <w:szCs w:val="24"/>
          <w:lang w:val="ro-RO"/>
        </w:rPr>
        <w:t>ă</w:t>
      </w:r>
      <w:r>
        <w:rPr>
          <w:rFonts w:ascii="Times New Roman" w:hAnsi="Times New Roman" w:cs="Times New Roman"/>
          <w:sz w:val="24"/>
          <w:szCs w:val="24"/>
          <w:lang w:val="it-IT"/>
        </w:rPr>
        <w:t xml:space="preserve">zut </w:t>
      </w:r>
      <w:r>
        <w:rPr>
          <w:rFonts w:ascii="Times New Roman" w:hAnsi="Times New Roman" w:cs="Times New Roman"/>
          <w:sz w:val="24"/>
          <w:szCs w:val="24"/>
          <w:lang w:val="ro-RO"/>
        </w:rPr>
        <w:t>l</w:t>
      </w:r>
      <w:r>
        <w:rPr>
          <w:rFonts w:ascii="Times New Roman" w:hAnsi="Times New Roman" w:cs="Times New Roman"/>
          <w:sz w:val="24"/>
          <w:szCs w:val="24"/>
          <w:lang w:val="it-IT"/>
        </w:rPr>
        <w:t>a</w:t>
      </w:r>
      <w:r>
        <w:rPr>
          <w:rFonts w:ascii="Times New Roman" w:hAnsi="Times New Roman" w:cs="Times New Roman"/>
          <w:sz w:val="24"/>
          <w:szCs w:val="24"/>
          <w:lang w:val="ro-RO"/>
        </w:rPr>
        <w:t xml:space="preserve"> pct.8</w:t>
      </w:r>
      <w:r>
        <w:rPr>
          <w:rFonts w:ascii="Times New Roman" w:hAnsi="Times New Roman" w:eastAsia="Times-Roman" w:cs="Times New Roman"/>
          <w:sz w:val="24"/>
          <w:szCs w:val="24"/>
          <w:lang w:val="ro-RO"/>
        </w:rPr>
        <w:t xml:space="preserve"> se declară în </w:t>
      </w:r>
      <w:r>
        <w:rPr>
          <w:rFonts w:ascii="Times New Roman" w:hAnsi="Times New Roman" w:cs="Times New Roman"/>
          <w:sz w:val="24"/>
          <w:szCs w:val="24"/>
          <w:lang w:val="ro-RO"/>
        </w:rPr>
        <w:t>raportul final, întocmit cu ajutorul sistemului informatic potrivit structurii prevăzută în anexa nr.2 la prezenta procedură, care</w:t>
      </w:r>
      <w:r>
        <w:rPr>
          <w:rFonts w:ascii="Times New Roman" w:hAnsi="Times New Roman" w:eastAsia="Times-Roman" w:cs="Times New Roman"/>
          <w:sz w:val="24"/>
          <w:szCs w:val="24"/>
          <w:lang w:val="ro-RO"/>
        </w:rPr>
        <w:t xml:space="preserve"> se transmite o dată cu actualizarea notificării prealabile, potrivit alin.(1). </w:t>
      </w:r>
    </w:p>
    <w:p>
      <w:pPr>
        <w:numPr>
          <w:ilvl w:val="255"/>
          <w:numId w:val="0"/>
        </w:numPr>
        <w:jc w:val="both"/>
        <w:rPr>
          <w:rFonts w:ascii="Times New Roman" w:hAnsi="Times New Roman" w:cs="Times New Roman"/>
          <w:sz w:val="24"/>
          <w:szCs w:val="24"/>
          <w:lang w:val="ro-RO"/>
        </w:rPr>
      </w:pPr>
      <w:r>
        <w:rPr>
          <w:rFonts w:ascii="Times New Roman" w:hAnsi="Times New Roman" w:eastAsia="Times-Roman" w:cs="Times New Roman"/>
          <w:sz w:val="24"/>
          <w:szCs w:val="24"/>
          <w:lang w:val="ro-RO"/>
        </w:rPr>
        <w:t xml:space="preserve">31.(4). </w:t>
      </w:r>
      <w:r>
        <w:rPr>
          <w:rFonts w:ascii="Times New Roman" w:hAnsi="Times New Roman" w:eastAsia="Calibri" w:cs="Times New Roman"/>
          <w:sz w:val="24"/>
          <w:szCs w:val="24"/>
          <w:lang w:val="ro-RO"/>
        </w:rPr>
        <w:t>Pentru netransmiterea a</w:t>
      </w:r>
      <w:r>
        <w:rPr>
          <w:rFonts w:ascii="Times New Roman" w:hAnsi="Times New Roman" w:eastAsia="Times-Roman" w:cs="Times New Roman"/>
          <w:sz w:val="24"/>
          <w:szCs w:val="24"/>
          <w:lang w:val="ro-RO"/>
        </w:rPr>
        <w:t>ctualiz</w:t>
      </w:r>
      <w:r>
        <w:rPr>
          <w:rFonts w:ascii="Times New Roman" w:hAnsi="Times New Roman" w:eastAsia="TimesNewRoman" w:cs="Times New Roman"/>
          <w:sz w:val="24"/>
          <w:szCs w:val="24"/>
          <w:lang w:val="ro-RO"/>
        </w:rPr>
        <w:t>ă</w:t>
      </w:r>
      <w:r>
        <w:rPr>
          <w:rFonts w:ascii="Times New Roman" w:hAnsi="Times New Roman" w:eastAsia="Times-Roman" w:cs="Times New Roman"/>
          <w:sz w:val="24"/>
          <w:szCs w:val="24"/>
          <w:lang w:val="ro-RO"/>
        </w:rPr>
        <w:t>rilor notific</w:t>
      </w:r>
      <w:r>
        <w:rPr>
          <w:rFonts w:ascii="Times New Roman" w:hAnsi="Times New Roman" w:eastAsia="TimesNewRoman" w:cs="Times New Roman"/>
          <w:sz w:val="24"/>
          <w:szCs w:val="24"/>
          <w:lang w:val="ro-RO"/>
        </w:rPr>
        <w:t>ă</w:t>
      </w:r>
      <w:r>
        <w:rPr>
          <w:rFonts w:ascii="Times New Roman" w:hAnsi="Times New Roman" w:eastAsia="Times-Roman" w:cs="Times New Roman"/>
          <w:sz w:val="24"/>
          <w:szCs w:val="24"/>
          <w:lang w:val="ro-RO"/>
        </w:rPr>
        <w:t>rii prealabile în termenul prevăzut sunt aplicabile prevederile art.336 alin.(1) lit.a) din Codul de procedură fiscală.</w:t>
      </w:r>
    </w:p>
    <w:p>
      <w:pPr>
        <w:jc w:val="both"/>
        <w:rPr>
          <w:rFonts w:ascii="Times New Roman" w:hAnsi="Times New Roman" w:cs="Times New Roman"/>
          <w:sz w:val="24"/>
          <w:szCs w:val="24"/>
          <w:lang w:val="ro-RO"/>
        </w:rPr>
      </w:pPr>
    </w:p>
    <w:p>
      <w:pPr>
        <w:numPr>
          <w:ilvl w:val="255"/>
          <w:numId w:val="0"/>
        </w:numPr>
        <w:jc w:val="both"/>
        <w:rPr>
          <w:lang w:val="it-IT"/>
        </w:rPr>
      </w:pPr>
      <w:r>
        <w:rPr>
          <w:rFonts w:ascii="Times New Roman" w:hAnsi="Times New Roman" w:cs="Times New Roman"/>
          <w:sz w:val="24"/>
          <w:szCs w:val="24"/>
          <w:lang w:val="ro-RO"/>
        </w:rPr>
        <w:t xml:space="preserve">32.(1). </w:t>
      </w:r>
      <w:r>
        <w:rPr>
          <w:rFonts w:ascii="Times New Roman" w:hAnsi="Times New Roman" w:cs="Times New Roman"/>
          <w:sz w:val="24"/>
          <w:szCs w:val="24"/>
          <w:lang w:val="it-IT"/>
        </w:rPr>
        <w:t>D</w:t>
      </w:r>
      <w:r>
        <w:rPr>
          <w:rFonts w:ascii="Times New Roman" w:hAnsi="Times New Roman" w:cs="Times New Roman"/>
          <w:sz w:val="24"/>
          <w:szCs w:val="24"/>
          <w:lang w:val="ro-RO"/>
        </w:rPr>
        <w:t>acă persoana impozabilă nu a informat organul fiscal competent cu privire la depășirea plafonului Uniunii Europene potrivit pct.31.(1), organul fiscal verifică, pe baza informațiilor declarate de persoana impozabilă în rapoartele trimestriale și/sau rectificative sau în actualizarea notificărilor prealabile, dacă  aceasta a depășit plafonul anual de scutire de 100.000 euro.</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32.(2). Verificarea se face cu ajutorul sistemului informatic după depunerea rapoartelor trimestriale și/sau rectificative sau a actualizărilor notificărilor prealabile. </w:t>
      </w:r>
    </w:p>
    <w:p>
      <w:pPr>
        <w:numPr>
          <w:ilvl w:val="255"/>
          <w:numId w:val="0"/>
        </w:numPr>
        <w:jc w:val="both"/>
        <w:rPr>
          <w:lang w:val="ro-RO"/>
        </w:rPr>
      </w:pPr>
    </w:p>
    <w:p>
      <w:pPr>
        <w:jc w:val="both"/>
        <w:rPr>
          <w:lang w:val="ro-RO"/>
        </w:rPr>
      </w:pPr>
      <w:r>
        <w:rPr>
          <w:rFonts w:ascii="Times New Roman" w:hAnsi="Times New Roman" w:cs="Times New Roman"/>
          <w:sz w:val="24"/>
          <w:szCs w:val="24"/>
          <w:lang w:val="ro-RO"/>
        </w:rPr>
        <w:t xml:space="preserve">33. Ca urmare a depunerii unei actualizări a notificării prealabile potrivit pct.31.(1). sau ca urmare a identificării potrivit pct.32.(1) a persoanelor impozabile care au depășit plafonul anual de scutire de 100.000 euro, organul fiscal </w:t>
      </w:r>
      <w:r>
        <w:rPr>
          <w:rFonts w:ascii="Times New Roman" w:hAnsi="Times New Roman"/>
          <w:sz w:val="24"/>
          <w:szCs w:val="24"/>
          <w:lang w:val="ro-RO"/>
        </w:rPr>
        <w:t>anulează de îndată codul individual de identificare atribuit potrivit pct.12, prin eliminarea sufixului “EX” și emite ”Decizia privind regimul special de scutire pentru întreprinderile mici, în alte state membre ale Uniunii Europene”, conform modelului aprobat în anexa nr.2 la ordin. Prevederile pct.29.(</w:t>
      </w:r>
      <w:r>
        <w:rPr>
          <w:rFonts w:hint="default" w:ascii="Times New Roman" w:hAnsi="Times New Roman"/>
          <w:sz w:val="24"/>
          <w:szCs w:val="24"/>
          <w:lang w:val="ro-RO"/>
        </w:rPr>
        <w:t>5</w:t>
      </w:r>
      <w:r>
        <w:rPr>
          <w:rFonts w:ascii="Times New Roman" w:hAnsi="Times New Roman"/>
          <w:sz w:val="24"/>
          <w:szCs w:val="24"/>
          <w:lang w:val="ro-RO"/>
        </w:rPr>
        <w:t>) se aplică în mod corespunzător</w:t>
      </w:r>
      <w:r>
        <w:rPr>
          <w:lang w:val="ro-RO"/>
        </w:rPr>
        <w:t xml:space="preserve">. </w:t>
      </w:r>
      <w:r>
        <w:rPr>
          <w:rFonts w:ascii="Times New Roman" w:hAnsi="Times New Roman"/>
          <w:sz w:val="24"/>
          <w:szCs w:val="24"/>
          <w:lang w:val="ro-RO"/>
        </w:rPr>
        <w:t xml:space="preserve"> </w:t>
      </w:r>
    </w:p>
    <w:p>
      <w:pPr>
        <w:jc w:val="both"/>
        <w:rPr>
          <w:rFonts w:ascii="Times New Roman" w:hAnsi="Times New Roman" w:cs="Times New Roman"/>
          <w:sz w:val="24"/>
          <w:szCs w:val="24"/>
          <w:lang w:val="ro-RO"/>
        </w:rPr>
      </w:pPr>
    </w:p>
    <w:p>
      <w:pPr>
        <w:numPr>
          <w:ilvl w:val="0"/>
          <w:numId w:val="13"/>
        </w:numPr>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Încetarea aplicării regimului special de scutire în statele membre care notifică organul fiscal competent că persoana impozabilă nu mai este eligibilă pentru aplicarea regimului special de scutire în respectivele state membre </w:t>
      </w:r>
    </w:p>
    <w:p>
      <w:pPr>
        <w:numPr>
          <w:ilvl w:val="255"/>
          <w:numId w:val="0"/>
        </w:numPr>
        <w:jc w:val="both"/>
        <w:rPr>
          <w:lang w:val="ro-RO"/>
        </w:rPr>
      </w:pPr>
      <w:r>
        <w:rPr>
          <w:rFonts w:ascii="Times New Roman" w:hAnsi="Times New Roman" w:cs="Times New Roman"/>
          <w:sz w:val="24"/>
          <w:szCs w:val="24"/>
          <w:lang w:val="ro-RO"/>
        </w:rPr>
        <w:t xml:space="preserve">34.(1). În situația în care unul/mai multe state membre în care persoana impozabilă a aplicat regimul special de scutire notifică organul fiscal competent cu privire la faptul că persoana impozabilă nu mai este eligibilă pentru aplicarea regimului special de scutire în respectivul stat membru/respectivele state membre, organul fiscal competent verifică dacă, din informațiile deținute, rezultă că persoana impozabilă mai aplică regimul special de scutire în cel puțin un alt stat membru decât cel/cele care a/au transmis notificarea. Informația privind încetarea aplicării regimului special de scutire în statul/statele membre care au transmis că persoana impozabilă nu mai este eligibilă pentru aplicarea regimului special de scutire se înscrie în evidența organizată potrivit pct.15. </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34.(2). Dacă persoana impozabilă mai aplică regimul special de scutire în alt stat membru, cu excepția României, organul fiscal competent întocmește ”Înștiințarea p</w:t>
      </w:r>
      <w:r>
        <w:rPr>
          <w:rFonts w:ascii="Times New Roman" w:hAnsi="Times New Roman"/>
          <w:sz w:val="24"/>
          <w:szCs w:val="24"/>
          <w:lang w:val="ro-RO"/>
        </w:rPr>
        <w:t xml:space="preserve">rivind regimul special de scutire pentru întreprinderile mici, în alte state membre ale Uniunii Europene”, conform modelului aprobat în anexa nr.3 la ordin, în care selectează </w:t>
      </w:r>
      <w:r>
        <w:rPr>
          <w:rFonts w:hint="default" w:ascii="Times New Roman" w:hAnsi="Times New Roman"/>
          <w:sz w:val="24"/>
          <w:szCs w:val="24"/>
          <w:lang w:val="ro-RO"/>
        </w:rPr>
        <w:t>opțiunea</w:t>
      </w:r>
      <w:r>
        <w:rPr>
          <w:rFonts w:ascii="Times New Roman" w:hAnsi="Times New Roman"/>
          <w:sz w:val="24"/>
          <w:szCs w:val="24"/>
          <w:lang w:val="ro-RO"/>
        </w:rPr>
        <w:t xml:space="preserve"> privind încetarea aplicării regimului special de scutire și înscrie statul/statele care a/au </w:t>
      </w:r>
      <w:r>
        <w:rPr>
          <w:rFonts w:ascii="Times New Roman" w:hAnsi="Times New Roman" w:cs="Times New Roman"/>
          <w:sz w:val="24"/>
          <w:szCs w:val="24"/>
          <w:lang w:val="ro-RO"/>
        </w:rPr>
        <w:t xml:space="preserve">notificat organul fiscal competent cu privire la faptul că persoana impozabilă nu mai este eligibilă pentru aplicarea acestui regim. </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34.(3). Înștiințarea se comunică persoanei impozabile având anexate toate informațiile/ documentele transmise de statul membru/statele membre de scutire. Prin intermediul acestei înștiințări, persoana impozabilă este informată și cu privire la faptul că nu mai poate utiliza codul individual de identificare pentru aplicarea regimului special de scutire în respectivul stat membru/pentru respectivul sector de activitate.</w:t>
      </w:r>
    </w:p>
    <w:p>
      <w:pPr>
        <w:numPr>
          <w:ilvl w:val="255"/>
          <w:numId w:val="0"/>
        </w:numPr>
        <w:jc w:val="both"/>
        <w:rPr>
          <w:rFonts w:ascii="Times New Roman" w:hAnsi="Times New Roman" w:cs="Times New Roman"/>
          <w:sz w:val="24"/>
          <w:szCs w:val="24"/>
          <w:lang w:val="ro-RO"/>
        </w:rPr>
      </w:pPr>
      <w:r>
        <w:rPr>
          <w:rFonts w:ascii="Times New Roman" w:hAnsi="Times New Roman"/>
          <w:sz w:val="24"/>
          <w:szCs w:val="24"/>
          <w:lang w:val="ro-RO"/>
        </w:rPr>
        <w:t>34.(4). Persoana impozabilă care se consideră nedreptățită de decizia statului membru/statelor membre de scutire se poate adresa direct autorității fiscale din respectivul stat membru/respectivele state membre pentru clarificare.</w:t>
      </w:r>
      <w:r>
        <w:rPr>
          <w:rFonts w:ascii="Times New Roman" w:hAnsi="Times New Roman" w:cs="Times New Roman"/>
          <w:sz w:val="24"/>
          <w:szCs w:val="24"/>
          <w:lang w:val="ro-RO"/>
        </w:rPr>
        <w:t xml:space="preserve"> </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34.(5). Dacă persoana impozabilă nu mai aplică regimul special de scutire în niciun alt stat membru, cu excepția României, organul fiscal competent anulează, de îndată, codul individual de identificare, prin eliminarea sufixului ”EX”, dispozițiile de la alin.(2)-(4) fiind aplicabile în mod corespunzător. </w:t>
      </w:r>
    </w:p>
    <w:p>
      <w:pPr>
        <w:numPr>
          <w:ilvl w:val="255"/>
          <w:numId w:val="0"/>
        </w:numPr>
        <w:jc w:val="both"/>
        <w:rPr>
          <w:rFonts w:ascii="Times New Roman" w:hAnsi="Times New Roman"/>
          <w:sz w:val="24"/>
          <w:szCs w:val="24"/>
          <w:lang w:val="ro-RO"/>
        </w:rPr>
      </w:pPr>
      <w:r>
        <w:rPr>
          <w:rFonts w:ascii="Times New Roman" w:hAnsi="Times New Roman" w:cs="Times New Roman"/>
          <w:sz w:val="24"/>
          <w:szCs w:val="24"/>
          <w:lang w:val="ro-RO"/>
        </w:rPr>
        <w:t>34.(6). În situația de la alin.(5), organul fiscal competent întocmește și ”Decizia p</w:t>
      </w:r>
      <w:r>
        <w:rPr>
          <w:rFonts w:ascii="Times New Roman" w:hAnsi="Times New Roman"/>
          <w:sz w:val="24"/>
          <w:szCs w:val="24"/>
          <w:lang w:val="ro-RO"/>
        </w:rPr>
        <w:t>rivind regimul special de scutire pentru întreprinderile mici, în alte state membre ale Uniunii Europene”, conform modelului aprobat în anexa nr.2 la ordin,</w:t>
      </w:r>
      <w:r>
        <w:rPr>
          <w:rFonts w:ascii="Times New Roman" w:hAnsi="Times New Roman" w:cs="Times New Roman"/>
          <w:sz w:val="24"/>
          <w:szCs w:val="24"/>
          <w:lang w:val="ro-RO"/>
        </w:rPr>
        <w:t xml:space="preserve"> în care selectează </w:t>
      </w:r>
      <w:r>
        <w:rPr>
          <w:rFonts w:hint="default" w:ascii="Times New Roman" w:hAnsi="Times New Roman" w:cs="Times New Roman"/>
          <w:sz w:val="24"/>
          <w:szCs w:val="24"/>
          <w:lang w:val="ro-RO"/>
        </w:rPr>
        <w:t>opțiunea</w:t>
      </w:r>
      <w:r>
        <w:rPr>
          <w:rFonts w:ascii="Times New Roman" w:hAnsi="Times New Roman" w:cs="Times New Roman"/>
          <w:sz w:val="24"/>
          <w:szCs w:val="24"/>
          <w:lang w:val="ro-RO"/>
        </w:rPr>
        <w:t xml:space="preserve"> ”</w:t>
      </w:r>
      <w:r>
        <w:rPr>
          <w:rFonts w:ascii="Times New Roman" w:hAnsi="Times New Roman"/>
          <w:sz w:val="24"/>
          <w:szCs w:val="24"/>
          <w:lang w:val="ro-RO"/>
        </w:rPr>
        <w:t>încetarea aplicării regimului special de scutire, pentru următoarele motive:”.</w:t>
      </w:r>
    </w:p>
    <w:p>
      <w:pPr>
        <w:numPr>
          <w:ilvl w:val="255"/>
          <w:numId w:val="0"/>
        </w:numPr>
        <w:jc w:val="both"/>
        <w:rPr>
          <w:rFonts w:ascii="Times New Roman" w:hAnsi="Times New Roman" w:cs="Times New Roman"/>
          <w:sz w:val="24"/>
          <w:szCs w:val="24"/>
          <w:lang w:val="ro-RO"/>
        </w:rPr>
      </w:pPr>
      <w:r>
        <w:rPr>
          <w:rFonts w:ascii="Times New Roman" w:hAnsi="Times New Roman"/>
          <w:sz w:val="24"/>
          <w:szCs w:val="24"/>
          <w:lang w:val="ro-RO"/>
        </w:rPr>
        <w:t xml:space="preserve">34.(7). În decizia de la alin.(6), la rubrica ”motive de fapt” se menționează faptul că singurul/ultimul </w:t>
      </w:r>
      <w:r>
        <w:rPr>
          <w:rFonts w:ascii="Times New Roman" w:hAnsi="Times New Roman" w:cs="Times New Roman"/>
          <w:sz w:val="24"/>
          <w:szCs w:val="24"/>
          <w:lang w:val="ro-RO"/>
        </w:rPr>
        <w:t>stat membru în care persoana impozabilă a aplicat regimul special de scutire a notificat organul fiscal competent cu privire la faptul că persoana impozabilă nu mai este eligibilă pentru aplicarea regimului special de scutire în respectivul stat membru. La rubrica ”motive de drept” se menționează, în această situație, prevederile art.310</w:t>
      </w:r>
      <w:r>
        <w:rPr>
          <w:rFonts w:ascii="Times New Roman" w:hAnsi="Times New Roman" w:cs="Times New Roman"/>
          <w:sz w:val="24"/>
          <w:szCs w:val="24"/>
          <w:vertAlign w:val="superscript"/>
          <w:lang w:val="ro-RO"/>
        </w:rPr>
        <w:t>1</w:t>
      </w:r>
      <w:r>
        <w:rPr>
          <w:rFonts w:ascii="Times New Roman" w:hAnsi="Times New Roman" w:cs="Times New Roman"/>
          <w:sz w:val="24"/>
          <w:szCs w:val="24"/>
          <w:lang w:val="ro-RO"/>
        </w:rPr>
        <w:t xml:space="preserve"> alin.(17) din Codul fiscal.</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34.(8). Prin intermediul deciziei, persoana impozabilă este informată și cu privire la anularea codului individual de identificare, prin eliminarea sufixului ”EX”. </w:t>
      </w:r>
    </w:p>
    <w:p>
      <w:pPr>
        <w:numPr>
          <w:ilvl w:val="255"/>
          <w:numId w:val="0"/>
        </w:numPr>
        <w:jc w:val="both"/>
        <w:rPr>
          <w:rFonts w:ascii="Times New Roman" w:hAnsi="Times New Roman" w:cs="Times New Roman"/>
          <w:sz w:val="24"/>
          <w:szCs w:val="24"/>
          <w:lang w:val="ro-RO"/>
        </w:rPr>
      </w:pPr>
      <w:r>
        <w:rPr>
          <w:rFonts w:ascii="Times New Roman" w:hAnsi="Times New Roman" w:cs="Times New Roman"/>
          <w:sz w:val="24"/>
          <w:szCs w:val="24"/>
          <w:lang w:val="ro-RO"/>
        </w:rPr>
        <w:t>34.(9). Dispozițiile pct.11.(4) și pct.13.(4) sunt aplicabile în mod corespunzător.</w:t>
      </w:r>
    </w:p>
    <w:p>
      <w:pPr>
        <w:jc w:val="both"/>
        <w:rPr>
          <w:rFonts w:ascii="Times New Roman" w:hAnsi="Times New Roman" w:cs="Times New Roman"/>
          <w:sz w:val="24"/>
          <w:szCs w:val="24"/>
          <w:lang w:val="ro-RO"/>
        </w:rPr>
      </w:pPr>
    </w:p>
    <w:p>
      <w:pPr>
        <w:numPr>
          <w:ilvl w:val="0"/>
          <w:numId w:val="13"/>
        </w:numPr>
        <w:jc w:val="both"/>
        <w:rPr>
          <w:rFonts w:ascii="Times New Roman" w:hAnsi="Times New Roman" w:cs="Times New Roman"/>
          <w:sz w:val="24"/>
          <w:szCs w:val="24"/>
          <w:lang w:val="ro-RO"/>
        </w:rPr>
      </w:pPr>
      <w:r>
        <w:rPr>
          <w:rFonts w:ascii="Times New Roman" w:hAnsi="Times New Roman" w:cs="Times New Roman"/>
          <w:b/>
          <w:bCs/>
          <w:sz w:val="24"/>
          <w:szCs w:val="24"/>
          <w:lang w:val="ro-RO"/>
        </w:rPr>
        <w:t>Încetarea aplicării regimului special de scutire la încetarea activității economice</w:t>
      </w:r>
    </w:p>
    <w:p>
      <w:pPr>
        <w:numPr>
          <w:ilvl w:val="255"/>
          <w:numId w:val="0"/>
        </w:numPr>
        <w:jc w:val="both"/>
        <w:rPr>
          <w:rFonts w:ascii="Times New Roman" w:hAnsi="Times New Roman" w:eastAsia="Times-Roman" w:cs="Times New Roman"/>
          <w:sz w:val="24"/>
          <w:szCs w:val="24"/>
          <w:lang w:val="ro-RO"/>
        </w:rPr>
      </w:pPr>
      <w:r>
        <w:rPr>
          <w:rFonts w:ascii="Times New Roman" w:hAnsi="Times New Roman" w:cs="Times New Roman"/>
          <w:sz w:val="24"/>
          <w:szCs w:val="24"/>
          <w:lang w:val="ro-RO"/>
        </w:rPr>
        <w:t>35.(1). Potrivit prevederilor art.310</w:t>
      </w:r>
      <w:r>
        <w:rPr>
          <w:rFonts w:ascii="Times New Roman" w:hAnsi="Times New Roman" w:cs="Times New Roman"/>
          <w:sz w:val="24"/>
          <w:szCs w:val="24"/>
          <w:vertAlign w:val="superscript"/>
          <w:lang w:val="ro-RO"/>
        </w:rPr>
        <w:t>1</w:t>
      </w:r>
      <w:r>
        <w:rPr>
          <w:rFonts w:ascii="Times New Roman" w:hAnsi="Times New Roman" w:cs="Times New Roman"/>
          <w:sz w:val="24"/>
          <w:szCs w:val="24"/>
          <w:lang w:val="ro-RO"/>
        </w:rPr>
        <w:t xml:space="preserve"> alin.(17) lit.d) din Codul fiscal, în situația în care </w:t>
      </w:r>
      <w:r>
        <w:rPr>
          <w:rFonts w:ascii="Times New Roman" w:hAnsi="Times New Roman" w:eastAsia="Times-Roman" w:cs="Times New Roman"/>
          <w:sz w:val="24"/>
          <w:szCs w:val="24"/>
          <w:lang w:val="ro-RO"/>
        </w:rPr>
        <w:t>persoana impozabil</w:t>
      </w:r>
      <w:r>
        <w:rPr>
          <w:rFonts w:ascii="Times New Roman" w:hAnsi="Times New Roman" w:eastAsia="TimesNewRoman" w:cs="Times New Roman"/>
          <w:sz w:val="24"/>
          <w:szCs w:val="24"/>
          <w:lang w:val="ro-RO"/>
        </w:rPr>
        <w:t xml:space="preserve">ă </w:t>
      </w:r>
      <w:r>
        <w:rPr>
          <w:rFonts w:ascii="Times New Roman" w:hAnsi="Times New Roman" w:eastAsia="Times-Roman" w:cs="Times New Roman"/>
          <w:sz w:val="24"/>
          <w:szCs w:val="24"/>
          <w:lang w:val="ro-RO"/>
        </w:rPr>
        <w:t>a informat organul fiscal c</w:t>
      </w:r>
      <w:r>
        <w:rPr>
          <w:rFonts w:ascii="Times New Roman" w:hAnsi="Times New Roman" w:eastAsia="TimesNewRoman" w:cs="Times New Roman"/>
          <w:sz w:val="24"/>
          <w:szCs w:val="24"/>
          <w:lang w:val="ro-RO"/>
        </w:rPr>
        <w:t>ă ș</w:t>
      </w:r>
      <w:r>
        <w:rPr>
          <w:rFonts w:ascii="Times New Roman" w:hAnsi="Times New Roman" w:eastAsia="Times-Roman" w:cs="Times New Roman"/>
          <w:sz w:val="24"/>
          <w:szCs w:val="24"/>
          <w:lang w:val="ro-RO"/>
        </w:rPr>
        <w:t>i-a încetat activitatea sau, în cazul în care aceasta nu a informat, însă organul fiscal competent constat</w:t>
      </w:r>
      <w:r>
        <w:rPr>
          <w:rFonts w:ascii="Times New Roman" w:hAnsi="Times New Roman" w:eastAsia="TimesNewRoman" w:cs="Times New Roman"/>
          <w:sz w:val="24"/>
          <w:szCs w:val="24"/>
          <w:lang w:val="ro-RO"/>
        </w:rPr>
        <w:t xml:space="preserve">ă </w:t>
      </w:r>
      <w:r>
        <w:rPr>
          <w:rFonts w:ascii="Times New Roman" w:hAnsi="Times New Roman" w:eastAsia="Times-Roman" w:cs="Times New Roman"/>
          <w:sz w:val="24"/>
          <w:szCs w:val="24"/>
          <w:lang w:val="ro-RO"/>
        </w:rPr>
        <w:t>c</w:t>
      </w:r>
      <w:r>
        <w:rPr>
          <w:rFonts w:ascii="Times New Roman" w:hAnsi="Times New Roman" w:eastAsia="TimesNewRoman" w:cs="Times New Roman"/>
          <w:sz w:val="24"/>
          <w:szCs w:val="24"/>
          <w:lang w:val="ro-RO"/>
        </w:rPr>
        <w:t>ă persoana impozabilă ș</w:t>
      </w:r>
      <w:r>
        <w:rPr>
          <w:rFonts w:ascii="Times New Roman" w:hAnsi="Times New Roman" w:eastAsia="Times-Roman" w:cs="Times New Roman"/>
          <w:sz w:val="24"/>
          <w:szCs w:val="24"/>
          <w:lang w:val="ro-RO"/>
        </w:rPr>
        <w:t>i-a încetat activitatea, acesta anuleaz</w:t>
      </w:r>
      <w:r>
        <w:rPr>
          <w:rFonts w:ascii="Times New Roman" w:hAnsi="Times New Roman" w:eastAsia="TimesNewRoman" w:cs="Times New Roman"/>
          <w:sz w:val="24"/>
          <w:szCs w:val="24"/>
          <w:lang w:val="ro-RO"/>
        </w:rPr>
        <w:t xml:space="preserve">ă </w:t>
      </w:r>
      <w:r>
        <w:rPr>
          <w:rFonts w:ascii="Times New Roman" w:hAnsi="Times New Roman" w:eastAsia="Times-Roman" w:cs="Times New Roman"/>
          <w:sz w:val="24"/>
          <w:szCs w:val="24"/>
          <w:lang w:val="ro-RO"/>
        </w:rPr>
        <w:t>de îndat</w:t>
      </w:r>
      <w:r>
        <w:rPr>
          <w:rFonts w:ascii="Times New Roman" w:hAnsi="Times New Roman" w:eastAsia="TimesNewRoman" w:cs="Times New Roman"/>
          <w:sz w:val="24"/>
          <w:szCs w:val="24"/>
          <w:lang w:val="ro-RO"/>
        </w:rPr>
        <w:t xml:space="preserve">ă </w:t>
      </w:r>
      <w:r>
        <w:rPr>
          <w:rFonts w:ascii="Times New Roman" w:hAnsi="Times New Roman" w:eastAsia="Times-Roman" w:cs="Times New Roman"/>
          <w:sz w:val="24"/>
          <w:szCs w:val="24"/>
          <w:lang w:val="ro-RO"/>
        </w:rPr>
        <w:t>codul individual de identificare, prin eliminarea sufixului “EX”.</w:t>
      </w:r>
    </w:p>
    <w:p>
      <w:pPr>
        <w:numPr>
          <w:ilvl w:val="255"/>
          <w:numId w:val="0"/>
        </w:numPr>
        <w:jc w:val="both"/>
        <w:rPr>
          <w:rFonts w:ascii="Times New Roman" w:hAnsi="Times New Roman"/>
          <w:sz w:val="24"/>
          <w:szCs w:val="24"/>
          <w:lang w:val="ro-RO"/>
        </w:rPr>
      </w:pPr>
      <w:r>
        <w:rPr>
          <w:rFonts w:ascii="Times New Roman" w:hAnsi="Times New Roman"/>
          <w:sz w:val="24"/>
          <w:szCs w:val="24"/>
          <w:lang w:val="ro-RO"/>
        </w:rPr>
        <w:t xml:space="preserve">35.(2).Organul fiscal competent emite ”Decizia privind regimul special de scutire pentru întreprinderile mici, în alte state membre ale Uniunii Europene”, conform modelului aprobat în anexa nr.2 la ordin, în care </w:t>
      </w:r>
      <w:r>
        <w:rPr>
          <w:rFonts w:ascii="Times New Roman" w:hAnsi="Times New Roman" w:cs="Times New Roman"/>
          <w:sz w:val="24"/>
          <w:szCs w:val="24"/>
          <w:lang w:val="ro-RO"/>
        </w:rPr>
        <w:t xml:space="preserve">selectează </w:t>
      </w:r>
      <w:r>
        <w:rPr>
          <w:rFonts w:hint="default" w:ascii="Times New Roman" w:hAnsi="Times New Roman" w:cs="Times New Roman"/>
          <w:sz w:val="24"/>
          <w:szCs w:val="24"/>
          <w:lang w:val="ro-RO"/>
        </w:rPr>
        <w:t>opțiunea</w:t>
      </w:r>
      <w:r>
        <w:rPr>
          <w:rFonts w:ascii="Times New Roman" w:hAnsi="Times New Roman" w:cs="Times New Roman"/>
          <w:sz w:val="24"/>
          <w:szCs w:val="24"/>
          <w:lang w:val="ro-RO"/>
        </w:rPr>
        <w:t xml:space="preserve"> ”</w:t>
      </w:r>
      <w:r>
        <w:rPr>
          <w:rFonts w:ascii="Times New Roman" w:hAnsi="Times New Roman"/>
          <w:sz w:val="24"/>
          <w:szCs w:val="24"/>
          <w:lang w:val="ro-RO"/>
        </w:rPr>
        <w:t>încetarea aplicării regimului special de scutire, pentru următoarele motive:”.</w:t>
      </w:r>
    </w:p>
    <w:p>
      <w:pPr>
        <w:numPr>
          <w:ilvl w:val="255"/>
          <w:numId w:val="0"/>
        </w:numPr>
        <w:jc w:val="both"/>
        <w:rPr>
          <w:rFonts w:hint="default" w:ascii="Trebuchet MS" w:hAnsi="Trebuchet MS" w:cs="Trebuchet MS"/>
          <w:sz w:val="24"/>
          <w:szCs w:val="24"/>
          <w:lang w:val="ro-RO"/>
        </w:rPr>
      </w:pPr>
      <w:r>
        <w:rPr>
          <w:rFonts w:ascii="Times New Roman" w:hAnsi="Times New Roman" w:eastAsia="Times-Roman" w:cs="Times New Roman"/>
          <w:sz w:val="24"/>
          <w:szCs w:val="24"/>
          <w:lang w:val="ro-RO"/>
        </w:rPr>
        <w:t>35.(3).</w:t>
      </w:r>
      <w:r>
        <w:rPr>
          <w:rFonts w:ascii="Times New Roman" w:hAnsi="Times New Roman"/>
          <w:sz w:val="24"/>
          <w:szCs w:val="24"/>
          <w:lang w:val="ro-RO"/>
        </w:rPr>
        <w:t>Prevederile pct.29.(</w:t>
      </w:r>
      <w:r>
        <w:rPr>
          <w:rFonts w:hint="default" w:ascii="Times New Roman" w:hAnsi="Times New Roman"/>
          <w:sz w:val="24"/>
          <w:szCs w:val="24"/>
          <w:lang w:val="ro-RO"/>
        </w:rPr>
        <w:t>5</w:t>
      </w:r>
      <w:r>
        <w:rPr>
          <w:rFonts w:ascii="Times New Roman" w:hAnsi="Times New Roman"/>
          <w:sz w:val="24"/>
          <w:szCs w:val="24"/>
          <w:lang w:val="ro-RO"/>
        </w:rPr>
        <w:t>) se aplică în mod corespunzător</w:t>
      </w:r>
      <w:r>
        <w:rPr>
          <w:lang w:val="ro-RO"/>
        </w:rPr>
        <w:t>.</w:t>
      </w:r>
    </w:p>
    <w:sectPr>
      <w:headerReference r:id="rId3" w:type="default"/>
      <w:footerReference r:id="rId4" w:type="default"/>
      <w:pgSz w:w="11906" w:h="16838"/>
      <w:pgMar w:top="640" w:right="1106" w:bottom="998"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Times-Roman">
    <w:altName w:val="Times New Roman"/>
    <w:panose1 w:val="00000000000000000000"/>
    <w:charset w:val="00"/>
    <w:family w:val="auto"/>
    <w:pitch w:val="default"/>
    <w:sig w:usb0="00000000" w:usb1="00000000" w:usb2="00000000" w:usb3="00000000" w:csb0="00000001" w:csb1="00000000"/>
  </w:font>
  <w:font w:name="TimesNewRoman">
    <w:altName w:val="Liberation Mono"/>
    <w:panose1 w:val="00000000000000000000"/>
    <w:charset w:val="00"/>
    <w:family w:val="auto"/>
    <w:pitch w:val="default"/>
    <w:sig w:usb0="00000000" w:usb1="00000000" w:usb2="00000000" w:usb3="00000000" w:csb0="00000001" w:csb1="00000000"/>
  </w:font>
  <w:font w:name="Liberation Mono">
    <w:panose1 w:val="02070409020205020404"/>
    <w:charset w:val="00"/>
    <w:family w:val="auto"/>
    <w:pitch w:val="default"/>
    <w:sig w:usb0="E0000AFF" w:usb1="400078FF" w:usb2="00000001" w:usb3="00000000" w:csb0="600001BF" w:csb1="DFF70000"/>
  </w:font>
  <w:font w:name="Times New Roman CE">
    <w:altName w:val="Times New Roman"/>
    <w:panose1 w:val="00000000000000000000"/>
    <w:charset w:val="00"/>
    <w:family w:val="roman"/>
    <w:pitch w:val="default"/>
    <w:sig w:usb0="00000000" w:usb1="00000000" w:usb2="00000009" w:usb3="00000000" w:csb0="000001FF" w:csb1="00000000"/>
  </w:font>
  <w:font w:name="Trebuchet MS">
    <w:panose1 w:val="020B0603020202020204"/>
    <w:charset w:val="00"/>
    <w:family w:val="swiss"/>
    <w:pitch w:val="default"/>
    <w:sig w:usb0="00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lang w:eastAsia="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nFEXqBoCAABUBAAADgAA&#10;AAAAAAABACAAAAAfAQAAZHJzL2Uyb0RvYy54bWxQSwUGAAAAAAYABgBZAQAAq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ins w:id="0" w:author="CH" w:date="2025-10-15T09:02:19Z">
      <w:r>
        <w:rPr>
          <w:sz w:val="18"/>
        </w:rPr>
        <w:pict>
          <v:shape id="PowerPlusWaterMarkObject22346" o:spid="_x0000_s2049" o:spt="136" type="#_x0000_t136" style="position:absolute;left:0pt;height:151.45pt;width:435.8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PROIECT" style="font-family:Segoe UI;font-size:36pt;v-same-letter-heights:f;v-text-align:center;"/>
          </v:shape>
        </w:pic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41DF07"/>
    <w:multiLevelType w:val="singleLevel"/>
    <w:tmpl w:val="8741DF07"/>
    <w:lvl w:ilvl="0" w:tentative="0">
      <w:start w:val="22"/>
      <w:numFmt w:val="decimal"/>
      <w:suff w:val="space"/>
      <w:lvlText w:val="%1."/>
      <w:lvlJc w:val="left"/>
    </w:lvl>
  </w:abstractNum>
  <w:abstractNum w:abstractNumId="1">
    <w:nsid w:val="99562B8C"/>
    <w:multiLevelType w:val="singleLevel"/>
    <w:tmpl w:val="99562B8C"/>
    <w:lvl w:ilvl="0" w:tentative="0">
      <w:start w:val="21"/>
      <w:numFmt w:val="decimal"/>
      <w:suff w:val="space"/>
      <w:lvlText w:val="%1."/>
      <w:lvlJc w:val="left"/>
    </w:lvl>
  </w:abstractNum>
  <w:abstractNum w:abstractNumId="2">
    <w:nsid w:val="9DEC08E9"/>
    <w:multiLevelType w:val="singleLevel"/>
    <w:tmpl w:val="9DEC08E9"/>
    <w:lvl w:ilvl="0" w:tentative="0">
      <w:start w:val="25"/>
      <w:numFmt w:val="decimal"/>
      <w:suff w:val="space"/>
      <w:lvlText w:val="%1."/>
      <w:lvlJc w:val="left"/>
    </w:lvl>
  </w:abstractNum>
  <w:abstractNum w:abstractNumId="3">
    <w:nsid w:val="A1FBC66E"/>
    <w:multiLevelType w:val="singleLevel"/>
    <w:tmpl w:val="A1FBC66E"/>
    <w:lvl w:ilvl="0" w:tentative="0">
      <w:start w:val="16"/>
      <w:numFmt w:val="decimal"/>
      <w:suff w:val="space"/>
      <w:lvlText w:val="%1."/>
      <w:lvlJc w:val="left"/>
    </w:lvl>
  </w:abstractNum>
  <w:abstractNum w:abstractNumId="4">
    <w:nsid w:val="AC78BE19"/>
    <w:multiLevelType w:val="singleLevel"/>
    <w:tmpl w:val="AC78BE19"/>
    <w:lvl w:ilvl="0" w:tentative="0">
      <w:start w:val="1"/>
      <w:numFmt w:val="lowerLetter"/>
      <w:lvlText w:val="%1)"/>
      <w:lvlJc w:val="left"/>
      <w:pPr>
        <w:tabs>
          <w:tab w:val="left" w:pos="312"/>
        </w:tabs>
      </w:pPr>
    </w:lvl>
  </w:abstractNum>
  <w:abstractNum w:abstractNumId="5">
    <w:nsid w:val="C7E67195"/>
    <w:multiLevelType w:val="singleLevel"/>
    <w:tmpl w:val="C7E67195"/>
    <w:lvl w:ilvl="0" w:tentative="0">
      <w:start w:val="8"/>
      <w:numFmt w:val="decimal"/>
      <w:suff w:val="space"/>
      <w:lvlText w:val="%1."/>
      <w:lvlJc w:val="left"/>
    </w:lvl>
  </w:abstractNum>
  <w:abstractNum w:abstractNumId="6">
    <w:nsid w:val="F8BC857B"/>
    <w:multiLevelType w:val="singleLevel"/>
    <w:tmpl w:val="F8BC857B"/>
    <w:lvl w:ilvl="0" w:tentative="0">
      <w:start w:val="19"/>
      <w:numFmt w:val="decimal"/>
      <w:lvlText w:val="%1."/>
      <w:lvlJc w:val="left"/>
      <w:pPr>
        <w:tabs>
          <w:tab w:val="left" w:pos="312"/>
        </w:tabs>
      </w:pPr>
    </w:lvl>
  </w:abstractNum>
  <w:abstractNum w:abstractNumId="7">
    <w:nsid w:val="0F80AC42"/>
    <w:multiLevelType w:val="singleLevel"/>
    <w:tmpl w:val="0F80AC42"/>
    <w:lvl w:ilvl="0" w:tentative="0">
      <w:start w:val="1"/>
      <w:numFmt w:val="lowerLetter"/>
      <w:suff w:val="space"/>
      <w:lvlText w:val="%1)"/>
      <w:lvlJc w:val="left"/>
    </w:lvl>
  </w:abstractNum>
  <w:abstractNum w:abstractNumId="8">
    <w:nsid w:val="18E76C84"/>
    <w:multiLevelType w:val="singleLevel"/>
    <w:tmpl w:val="18E76C84"/>
    <w:lvl w:ilvl="0" w:tentative="0">
      <w:start w:val="11"/>
      <w:numFmt w:val="decimal"/>
      <w:lvlText w:val="%1."/>
      <w:lvlJc w:val="left"/>
      <w:pPr>
        <w:tabs>
          <w:tab w:val="left" w:pos="312"/>
        </w:tabs>
      </w:pPr>
    </w:lvl>
  </w:abstractNum>
  <w:abstractNum w:abstractNumId="9">
    <w:nsid w:val="46E22CFB"/>
    <w:multiLevelType w:val="singleLevel"/>
    <w:tmpl w:val="46E22CFB"/>
    <w:lvl w:ilvl="0" w:tentative="0">
      <w:start w:val="1"/>
      <w:numFmt w:val="upperLetter"/>
      <w:suff w:val="space"/>
      <w:lvlText w:val="%1."/>
      <w:lvlJc w:val="left"/>
      <w:rPr>
        <w:rFonts w:hint="default"/>
        <w:b/>
        <w:bCs/>
      </w:rPr>
    </w:lvl>
  </w:abstractNum>
  <w:abstractNum w:abstractNumId="10">
    <w:nsid w:val="56B54B2C"/>
    <w:multiLevelType w:val="singleLevel"/>
    <w:tmpl w:val="56B54B2C"/>
    <w:lvl w:ilvl="0" w:tentative="0">
      <w:start w:val="2"/>
      <w:numFmt w:val="decimal"/>
      <w:suff w:val="space"/>
      <w:lvlText w:val="%1."/>
      <w:lvlJc w:val="left"/>
    </w:lvl>
  </w:abstractNum>
  <w:abstractNum w:abstractNumId="11">
    <w:nsid w:val="574895FE"/>
    <w:multiLevelType w:val="singleLevel"/>
    <w:tmpl w:val="574895FE"/>
    <w:lvl w:ilvl="0" w:tentative="0">
      <w:start w:val="6"/>
      <w:numFmt w:val="decimal"/>
      <w:suff w:val="space"/>
      <w:lvlText w:val="%1."/>
      <w:lvlJc w:val="left"/>
    </w:lvl>
  </w:abstractNum>
  <w:abstractNum w:abstractNumId="12">
    <w:nsid w:val="680D9E45"/>
    <w:multiLevelType w:val="singleLevel"/>
    <w:tmpl w:val="680D9E45"/>
    <w:lvl w:ilvl="0" w:tentative="0">
      <w:start w:val="1"/>
      <w:numFmt w:val="lowerLetter"/>
      <w:suff w:val="space"/>
      <w:lvlText w:val="%1)"/>
      <w:lvlJc w:val="left"/>
    </w:lvl>
  </w:abstractNum>
  <w:num w:numId="1">
    <w:abstractNumId w:val="4"/>
  </w:num>
  <w:num w:numId="2">
    <w:abstractNumId w:val="10"/>
  </w:num>
  <w:num w:numId="3">
    <w:abstractNumId w:val="12"/>
  </w:num>
  <w:num w:numId="4">
    <w:abstractNumId w:val="11"/>
  </w:num>
  <w:num w:numId="5">
    <w:abstractNumId w:val="5"/>
  </w:num>
  <w:num w:numId="6">
    <w:abstractNumId w:val="8"/>
  </w:num>
  <w:num w:numId="7">
    <w:abstractNumId w:val="7"/>
  </w:num>
  <w:num w:numId="8">
    <w:abstractNumId w:val="3"/>
  </w:num>
  <w:num w:numId="9">
    <w:abstractNumId w:val="6"/>
  </w:num>
  <w:num w:numId="10">
    <w:abstractNumId w:val="1"/>
  </w:num>
  <w:num w:numId="11">
    <w:abstractNumId w:val="0"/>
  </w:num>
  <w:num w:numId="12">
    <w:abstractNumId w:val="2"/>
  </w:num>
  <w:num w:numId="13">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
    <w15:presenceInfo w15:providerId="None" w15:userId="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hyphenationZone w:val="42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FCE"/>
    <w:rsid w:val="0011593D"/>
    <w:rsid w:val="00172A27"/>
    <w:rsid w:val="00285053"/>
    <w:rsid w:val="002E2913"/>
    <w:rsid w:val="00373F19"/>
    <w:rsid w:val="003912D3"/>
    <w:rsid w:val="003A0224"/>
    <w:rsid w:val="004079CF"/>
    <w:rsid w:val="004726CD"/>
    <w:rsid w:val="0050791F"/>
    <w:rsid w:val="00566379"/>
    <w:rsid w:val="00635986"/>
    <w:rsid w:val="00661211"/>
    <w:rsid w:val="00674956"/>
    <w:rsid w:val="006D37F9"/>
    <w:rsid w:val="006F3C84"/>
    <w:rsid w:val="007067CC"/>
    <w:rsid w:val="00766974"/>
    <w:rsid w:val="008463D6"/>
    <w:rsid w:val="00852A46"/>
    <w:rsid w:val="00936B78"/>
    <w:rsid w:val="009A1570"/>
    <w:rsid w:val="00A00346"/>
    <w:rsid w:val="00A3645F"/>
    <w:rsid w:val="00AF2E66"/>
    <w:rsid w:val="00B22475"/>
    <w:rsid w:val="00B34324"/>
    <w:rsid w:val="00B51427"/>
    <w:rsid w:val="00B81206"/>
    <w:rsid w:val="00BF6295"/>
    <w:rsid w:val="00CC3C40"/>
    <w:rsid w:val="00D20638"/>
    <w:rsid w:val="00D24F44"/>
    <w:rsid w:val="00DA5019"/>
    <w:rsid w:val="00DC49F0"/>
    <w:rsid w:val="00DE5FEB"/>
    <w:rsid w:val="00E43643"/>
    <w:rsid w:val="00EA04F6"/>
    <w:rsid w:val="00ED0027"/>
    <w:rsid w:val="00ED767D"/>
    <w:rsid w:val="00FF1B25"/>
    <w:rsid w:val="010035D6"/>
    <w:rsid w:val="01030707"/>
    <w:rsid w:val="01482E2D"/>
    <w:rsid w:val="01642771"/>
    <w:rsid w:val="01C6220C"/>
    <w:rsid w:val="01CD48AE"/>
    <w:rsid w:val="01D65EB2"/>
    <w:rsid w:val="01E11DE9"/>
    <w:rsid w:val="01E2681F"/>
    <w:rsid w:val="01EA2D96"/>
    <w:rsid w:val="01FB4DBF"/>
    <w:rsid w:val="02032A6B"/>
    <w:rsid w:val="02043EB5"/>
    <w:rsid w:val="02130AB5"/>
    <w:rsid w:val="022111EB"/>
    <w:rsid w:val="025E5151"/>
    <w:rsid w:val="027A2596"/>
    <w:rsid w:val="027E34D0"/>
    <w:rsid w:val="028A5D4C"/>
    <w:rsid w:val="02981214"/>
    <w:rsid w:val="02CF0967"/>
    <w:rsid w:val="02E03C95"/>
    <w:rsid w:val="031B4E9F"/>
    <w:rsid w:val="036E555D"/>
    <w:rsid w:val="0376362A"/>
    <w:rsid w:val="037C1349"/>
    <w:rsid w:val="03986ECA"/>
    <w:rsid w:val="03F12982"/>
    <w:rsid w:val="040C26D7"/>
    <w:rsid w:val="0443587C"/>
    <w:rsid w:val="04474303"/>
    <w:rsid w:val="04DA08A8"/>
    <w:rsid w:val="04E91826"/>
    <w:rsid w:val="04E96D05"/>
    <w:rsid w:val="04F20549"/>
    <w:rsid w:val="050B656B"/>
    <w:rsid w:val="051C50DD"/>
    <w:rsid w:val="05271297"/>
    <w:rsid w:val="052C40D7"/>
    <w:rsid w:val="052F33C6"/>
    <w:rsid w:val="0533615F"/>
    <w:rsid w:val="053944E3"/>
    <w:rsid w:val="05403691"/>
    <w:rsid w:val="059E60FE"/>
    <w:rsid w:val="05A66132"/>
    <w:rsid w:val="05EA7774"/>
    <w:rsid w:val="06493CB9"/>
    <w:rsid w:val="06AA448B"/>
    <w:rsid w:val="06BC7BD1"/>
    <w:rsid w:val="06C7157B"/>
    <w:rsid w:val="06CF11CE"/>
    <w:rsid w:val="07066B7C"/>
    <w:rsid w:val="071D1DF4"/>
    <w:rsid w:val="07204A43"/>
    <w:rsid w:val="078B484C"/>
    <w:rsid w:val="07922D4F"/>
    <w:rsid w:val="07987A0C"/>
    <w:rsid w:val="07AD0CAF"/>
    <w:rsid w:val="07C80F4C"/>
    <w:rsid w:val="07FD7533"/>
    <w:rsid w:val="08440B26"/>
    <w:rsid w:val="08605794"/>
    <w:rsid w:val="08607502"/>
    <w:rsid w:val="08743C4C"/>
    <w:rsid w:val="08B40A5E"/>
    <w:rsid w:val="08E126AB"/>
    <w:rsid w:val="08F646C2"/>
    <w:rsid w:val="09421858"/>
    <w:rsid w:val="094D78C5"/>
    <w:rsid w:val="09572A5D"/>
    <w:rsid w:val="097279D5"/>
    <w:rsid w:val="0983459A"/>
    <w:rsid w:val="09B155A3"/>
    <w:rsid w:val="09B94998"/>
    <w:rsid w:val="0A180926"/>
    <w:rsid w:val="0A6D7B38"/>
    <w:rsid w:val="0A812FFA"/>
    <w:rsid w:val="0A952EA5"/>
    <w:rsid w:val="0A9D5B7B"/>
    <w:rsid w:val="0ACD60FF"/>
    <w:rsid w:val="0AD97111"/>
    <w:rsid w:val="0B2C2579"/>
    <w:rsid w:val="0B4474D7"/>
    <w:rsid w:val="0C182AAB"/>
    <w:rsid w:val="0C6D1B57"/>
    <w:rsid w:val="0C842CD9"/>
    <w:rsid w:val="0C912E3C"/>
    <w:rsid w:val="0C91607E"/>
    <w:rsid w:val="0CA20866"/>
    <w:rsid w:val="0CC73EB5"/>
    <w:rsid w:val="0CD22F22"/>
    <w:rsid w:val="0CD73DBD"/>
    <w:rsid w:val="0CDA1EF1"/>
    <w:rsid w:val="0D057624"/>
    <w:rsid w:val="0D0B5404"/>
    <w:rsid w:val="0D195035"/>
    <w:rsid w:val="0D4F6BB4"/>
    <w:rsid w:val="0D5E0F13"/>
    <w:rsid w:val="0D5F09F7"/>
    <w:rsid w:val="0D61340A"/>
    <w:rsid w:val="0D771A39"/>
    <w:rsid w:val="0DEB374C"/>
    <w:rsid w:val="0E1369A8"/>
    <w:rsid w:val="0E2F0E0C"/>
    <w:rsid w:val="0E406CB7"/>
    <w:rsid w:val="0E5B61B2"/>
    <w:rsid w:val="0E5E77DE"/>
    <w:rsid w:val="0E8604C9"/>
    <w:rsid w:val="0EAA75D2"/>
    <w:rsid w:val="0EB96451"/>
    <w:rsid w:val="0EC96B9A"/>
    <w:rsid w:val="0EDB4AE4"/>
    <w:rsid w:val="0EFE2F0A"/>
    <w:rsid w:val="0F1F05BC"/>
    <w:rsid w:val="0F297A35"/>
    <w:rsid w:val="0F410730"/>
    <w:rsid w:val="0F6113E5"/>
    <w:rsid w:val="0FE73815"/>
    <w:rsid w:val="10054FBF"/>
    <w:rsid w:val="10104656"/>
    <w:rsid w:val="10130490"/>
    <w:rsid w:val="101C5EED"/>
    <w:rsid w:val="103630FB"/>
    <w:rsid w:val="103B7CBE"/>
    <w:rsid w:val="108F73EB"/>
    <w:rsid w:val="10AB3615"/>
    <w:rsid w:val="10B81D26"/>
    <w:rsid w:val="111F3CDF"/>
    <w:rsid w:val="11206D27"/>
    <w:rsid w:val="11563A0C"/>
    <w:rsid w:val="117E185E"/>
    <w:rsid w:val="11980D31"/>
    <w:rsid w:val="11D11045"/>
    <w:rsid w:val="11D4294D"/>
    <w:rsid w:val="11D5053F"/>
    <w:rsid w:val="120318B1"/>
    <w:rsid w:val="12251407"/>
    <w:rsid w:val="125E70DD"/>
    <w:rsid w:val="128670D2"/>
    <w:rsid w:val="129D1476"/>
    <w:rsid w:val="129D196A"/>
    <w:rsid w:val="12E01273"/>
    <w:rsid w:val="13157CEB"/>
    <w:rsid w:val="1339659C"/>
    <w:rsid w:val="133A2F14"/>
    <w:rsid w:val="13482BCD"/>
    <w:rsid w:val="13711A54"/>
    <w:rsid w:val="137D3EA9"/>
    <w:rsid w:val="13D05E32"/>
    <w:rsid w:val="13EA1225"/>
    <w:rsid w:val="13EC18B0"/>
    <w:rsid w:val="1416428B"/>
    <w:rsid w:val="144F45D3"/>
    <w:rsid w:val="146057DF"/>
    <w:rsid w:val="14653122"/>
    <w:rsid w:val="147E5C32"/>
    <w:rsid w:val="148457E4"/>
    <w:rsid w:val="14C5142F"/>
    <w:rsid w:val="14C76BEA"/>
    <w:rsid w:val="15077284"/>
    <w:rsid w:val="15571DE8"/>
    <w:rsid w:val="15631FF0"/>
    <w:rsid w:val="15BD6E45"/>
    <w:rsid w:val="15C20D93"/>
    <w:rsid w:val="15FB7E87"/>
    <w:rsid w:val="16336D7A"/>
    <w:rsid w:val="16341F1C"/>
    <w:rsid w:val="16410C32"/>
    <w:rsid w:val="16671EB8"/>
    <w:rsid w:val="16990AD8"/>
    <w:rsid w:val="16BD62A3"/>
    <w:rsid w:val="16CE2E2D"/>
    <w:rsid w:val="171F42E4"/>
    <w:rsid w:val="1732563E"/>
    <w:rsid w:val="17364E57"/>
    <w:rsid w:val="17A77AAC"/>
    <w:rsid w:val="17B74DC1"/>
    <w:rsid w:val="17C00328"/>
    <w:rsid w:val="17DF2CB8"/>
    <w:rsid w:val="17E77B75"/>
    <w:rsid w:val="18027442"/>
    <w:rsid w:val="180C25BB"/>
    <w:rsid w:val="182B4FF0"/>
    <w:rsid w:val="18344BBA"/>
    <w:rsid w:val="184E7049"/>
    <w:rsid w:val="18694373"/>
    <w:rsid w:val="18A50DBA"/>
    <w:rsid w:val="18C41840"/>
    <w:rsid w:val="18EA138C"/>
    <w:rsid w:val="18FF327B"/>
    <w:rsid w:val="19304C35"/>
    <w:rsid w:val="197C1F19"/>
    <w:rsid w:val="19962B51"/>
    <w:rsid w:val="19AE414F"/>
    <w:rsid w:val="19E07263"/>
    <w:rsid w:val="19F0620F"/>
    <w:rsid w:val="19FA0B38"/>
    <w:rsid w:val="19FE4D6B"/>
    <w:rsid w:val="1A0A7972"/>
    <w:rsid w:val="1A1C146E"/>
    <w:rsid w:val="1A4C32C6"/>
    <w:rsid w:val="1A630C54"/>
    <w:rsid w:val="1AB922A9"/>
    <w:rsid w:val="1AC12270"/>
    <w:rsid w:val="1AD84822"/>
    <w:rsid w:val="1ADB2485"/>
    <w:rsid w:val="1B2C3172"/>
    <w:rsid w:val="1B450111"/>
    <w:rsid w:val="1B4912D1"/>
    <w:rsid w:val="1B5332F4"/>
    <w:rsid w:val="1B6354CA"/>
    <w:rsid w:val="1B8B7D7F"/>
    <w:rsid w:val="1B984788"/>
    <w:rsid w:val="1BBB4A05"/>
    <w:rsid w:val="1BC34CA1"/>
    <w:rsid w:val="1BE84749"/>
    <w:rsid w:val="1C0E4838"/>
    <w:rsid w:val="1C566CCE"/>
    <w:rsid w:val="1C6864D8"/>
    <w:rsid w:val="1C6C3C7A"/>
    <w:rsid w:val="1CC033DC"/>
    <w:rsid w:val="1D0E2E36"/>
    <w:rsid w:val="1D2712E2"/>
    <w:rsid w:val="1D2B64DA"/>
    <w:rsid w:val="1D49463B"/>
    <w:rsid w:val="1D8A3477"/>
    <w:rsid w:val="1DB70E47"/>
    <w:rsid w:val="1DC12720"/>
    <w:rsid w:val="1DD91CF0"/>
    <w:rsid w:val="1E0F0AFD"/>
    <w:rsid w:val="1E330C7B"/>
    <w:rsid w:val="1E426769"/>
    <w:rsid w:val="1E4E044A"/>
    <w:rsid w:val="1E747728"/>
    <w:rsid w:val="1E941323"/>
    <w:rsid w:val="1E954134"/>
    <w:rsid w:val="1EA265BE"/>
    <w:rsid w:val="1EB1512B"/>
    <w:rsid w:val="1EC76E6A"/>
    <w:rsid w:val="1EC97E04"/>
    <w:rsid w:val="1EF40714"/>
    <w:rsid w:val="1EFC530A"/>
    <w:rsid w:val="1F0559E8"/>
    <w:rsid w:val="1F1C3919"/>
    <w:rsid w:val="1F6B7D91"/>
    <w:rsid w:val="1F8B6BC0"/>
    <w:rsid w:val="1FAE3BA6"/>
    <w:rsid w:val="1FC301FC"/>
    <w:rsid w:val="1FE30218"/>
    <w:rsid w:val="20760FF3"/>
    <w:rsid w:val="20825AD0"/>
    <w:rsid w:val="20A031B6"/>
    <w:rsid w:val="20D3169C"/>
    <w:rsid w:val="20E16E5D"/>
    <w:rsid w:val="212A1BD2"/>
    <w:rsid w:val="213D7602"/>
    <w:rsid w:val="214E3E05"/>
    <w:rsid w:val="21714376"/>
    <w:rsid w:val="21A93C72"/>
    <w:rsid w:val="21AB03E6"/>
    <w:rsid w:val="21AC6597"/>
    <w:rsid w:val="21B45B5C"/>
    <w:rsid w:val="2297380F"/>
    <w:rsid w:val="22B17BC2"/>
    <w:rsid w:val="22C119A7"/>
    <w:rsid w:val="230054ED"/>
    <w:rsid w:val="23113CD6"/>
    <w:rsid w:val="232F4761"/>
    <w:rsid w:val="23537D1C"/>
    <w:rsid w:val="241413A9"/>
    <w:rsid w:val="241D01A2"/>
    <w:rsid w:val="24414C78"/>
    <w:rsid w:val="245B235E"/>
    <w:rsid w:val="24BE3012"/>
    <w:rsid w:val="24BF1F7A"/>
    <w:rsid w:val="24DE56F7"/>
    <w:rsid w:val="24F17981"/>
    <w:rsid w:val="25233634"/>
    <w:rsid w:val="252C3DF1"/>
    <w:rsid w:val="25654898"/>
    <w:rsid w:val="257769AA"/>
    <w:rsid w:val="25D4787C"/>
    <w:rsid w:val="25ED5231"/>
    <w:rsid w:val="25FF5BC0"/>
    <w:rsid w:val="26025515"/>
    <w:rsid w:val="261C2AE8"/>
    <w:rsid w:val="2627617E"/>
    <w:rsid w:val="26387EAB"/>
    <w:rsid w:val="26450DF4"/>
    <w:rsid w:val="266C19D2"/>
    <w:rsid w:val="266F5967"/>
    <w:rsid w:val="2674607E"/>
    <w:rsid w:val="26746BB2"/>
    <w:rsid w:val="2687699E"/>
    <w:rsid w:val="26A67DDE"/>
    <w:rsid w:val="26B8725F"/>
    <w:rsid w:val="26DD68DA"/>
    <w:rsid w:val="271E70F2"/>
    <w:rsid w:val="274A1CFC"/>
    <w:rsid w:val="27971348"/>
    <w:rsid w:val="279719F0"/>
    <w:rsid w:val="27A44828"/>
    <w:rsid w:val="27A8625A"/>
    <w:rsid w:val="27B31DF5"/>
    <w:rsid w:val="27FD3CFD"/>
    <w:rsid w:val="28470865"/>
    <w:rsid w:val="284D31E1"/>
    <w:rsid w:val="285B0462"/>
    <w:rsid w:val="285C0B10"/>
    <w:rsid w:val="28630F8B"/>
    <w:rsid w:val="28B22459"/>
    <w:rsid w:val="29127D49"/>
    <w:rsid w:val="292A6ED2"/>
    <w:rsid w:val="29531524"/>
    <w:rsid w:val="29AA1769"/>
    <w:rsid w:val="29B06F2B"/>
    <w:rsid w:val="29E24CE7"/>
    <w:rsid w:val="2A2B3B05"/>
    <w:rsid w:val="2A360F83"/>
    <w:rsid w:val="2A904311"/>
    <w:rsid w:val="2A9E1403"/>
    <w:rsid w:val="2AA049FF"/>
    <w:rsid w:val="2AE54F62"/>
    <w:rsid w:val="2B032819"/>
    <w:rsid w:val="2B213E7A"/>
    <w:rsid w:val="2B247696"/>
    <w:rsid w:val="2B3104DB"/>
    <w:rsid w:val="2B5F4CDF"/>
    <w:rsid w:val="2B7C0094"/>
    <w:rsid w:val="2B8E270E"/>
    <w:rsid w:val="2B8F75A3"/>
    <w:rsid w:val="2BBD424D"/>
    <w:rsid w:val="2BE35219"/>
    <w:rsid w:val="2C1140FF"/>
    <w:rsid w:val="2C2219C5"/>
    <w:rsid w:val="2C2A079A"/>
    <w:rsid w:val="2C415B4C"/>
    <w:rsid w:val="2C904659"/>
    <w:rsid w:val="2CD77BCF"/>
    <w:rsid w:val="2CF100AF"/>
    <w:rsid w:val="2D15513F"/>
    <w:rsid w:val="2D6403F9"/>
    <w:rsid w:val="2DA3526D"/>
    <w:rsid w:val="2DB236CC"/>
    <w:rsid w:val="2DCE49CC"/>
    <w:rsid w:val="2E1B6243"/>
    <w:rsid w:val="2E4E3AF7"/>
    <w:rsid w:val="2E994D07"/>
    <w:rsid w:val="2EE434FB"/>
    <w:rsid w:val="2F6963A8"/>
    <w:rsid w:val="2F71529A"/>
    <w:rsid w:val="2F7B081A"/>
    <w:rsid w:val="2F813880"/>
    <w:rsid w:val="2FAE4056"/>
    <w:rsid w:val="2FBD4018"/>
    <w:rsid w:val="2FC97E1A"/>
    <w:rsid w:val="2FF81313"/>
    <w:rsid w:val="300E39D3"/>
    <w:rsid w:val="304F1F79"/>
    <w:rsid w:val="30803EDB"/>
    <w:rsid w:val="30BC459A"/>
    <w:rsid w:val="30CA6A24"/>
    <w:rsid w:val="30EA093C"/>
    <w:rsid w:val="30F32930"/>
    <w:rsid w:val="31267448"/>
    <w:rsid w:val="317E07B5"/>
    <w:rsid w:val="318221C8"/>
    <w:rsid w:val="31B77AD6"/>
    <w:rsid w:val="31F268D0"/>
    <w:rsid w:val="31FE11E5"/>
    <w:rsid w:val="321F5BEE"/>
    <w:rsid w:val="322478BA"/>
    <w:rsid w:val="32335A7B"/>
    <w:rsid w:val="32347779"/>
    <w:rsid w:val="3253040F"/>
    <w:rsid w:val="32554CA9"/>
    <w:rsid w:val="325D2E48"/>
    <w:rsid w:val="326C1B17"/>
    <w:rsid w:val="327618B8"/>
    <w:rsid w:val="327B4EA0"/>
    <w:rsid w:val="32802E24"/>
    <w:rsid w:val="32DC6490"/>
    <w:rsid w:val="33173A3E"/>
    <w:rsid w:val="3323646F"/>
    <w:rsid w:val="333B66AD"/>
    <w:rsid w:val="334049C0"/>
    <w:rsid w:val="33465EC7"/>
    <w:rsid w:val="33490A94"/>
    <w:rsid w:val="335616F7"/>
    <w:rsid w:val="335B4F0E"/>
    <w:rsid w:val="335C1967"/>
    <w:rsid w:val="337D49B6"/>
    <w:rsid w:val="33A33B21"/>
    <w:rsid w:val="33A9382F"/>
    <w:rsid w:val="33CE72D3"/>
    <w:rsid w:val="33DB4D07"/>
    <w:rsid w:val="33F36E8F"/>
    <w:rsid w:val="340C3F5A"/>
    <w:rsid w:val="34182FCC"/>
    <w:rsid w:val="342062D7"/>
    <w:rsid w:val="34335176"/>
    <w:rsid w:val="34434F90"/>
    <w:rsid w:val="34B60F11"/>
    <w:rsid w:val="34C4553D"/>
    <w:rsid w:val="34DF555B"/>
    <w:rsid w:val="34E24FC8"/>
    <w:rsid w:val="355B210B"/>
    <w:rsid w:val="356E6E65"/>
    <w:rsid w:val="35857662"/>
    <w:rsid w:val="35923A9C"/>
    <w:rsid w:val="359A1A12"/>
    <w:rsid w:val="35C553C6"/>
    <w:rsid w:val="35E97117"/>
    <w:rsid w:val="361B1DD3"/>
    <w:rsid w:val="36284472"/>
    <w:rsid w:val="364C7462"/>
    <w:rsid w:val="36D90F85"/>
    <w:rsid w:val="36DA7B5C"/>
    <w:rsid w:val="36DB08D8"/>
    <w:rsid w:val="37131381"/>
    <w:rsid w:val="37143C9B"/>
    <w:rsid w:val="37221A39"/>
    <w:rsid w:val="374734AC"/>
    <w:rsid w:val="37674F43"/>
    <w:rsid w:val="378A7EC5"/>
    <w:rsid w:val="37B43281"/>
    <w:rsid w:val="3821495C"/>
    <w:rsid w:val="38353194"/>
    <w:rsid w:val="38555872"/>
    <w:rsid w:val="385D3B87"/>
    <w:rsid w:val="387C0937"/>
    <w:rsid w:val="38855E17"/>
    <w:rsid w:val="38891F93"/>
    <w:rsid w:val="38BB27FB"/>
    <w:rsid w:val="38BB64D7"/>
    <w:rsid w:val="38CF35A9"/>
    <w:rsid w:val="38D13045"/>
    <w:rsid w:val="38D81E4B"/>
    <w:rsid w:val="38E64709"/>
    <w:rsid w:val="38FF658B"/>
    <w:rsid w:val="3904558F"/>
    <w:rsid w:val="391A0B81"/>
    <w:rsid w:val="397C3388"/>
    <w:rsid w:val="397D4B58"/>
    <w:rsid w:val="39E2247F"/>
    <w:rsid w:val="39F23F33"/>
    <w:rsid w:val="3A0A7A76"/>
    <w:rsid w:val="3A2B7397"/>
    <w:rsid w:val="3A37582A"/>
    <w:rsid w:val="3A527960"/>
    <w:rsid w:val="3A9977ED"/>
    <w:rsid w:val="3AAB2825"/>
    <w:rsid w:val="3AD94E18"/>
    <w:rsid w:val="3AF47172"/>
    <w:rsid w:val="3AF744E2"/>
    <w:rsid w:val="3AFB3650"/>
    <w:rsid w:val="3C1D5FC4"/>
    <w:rsid w:val="3C1F0DEF"/>
    <w:rsid w:val="3C2578A1"/>
    <w:rsid w:val="3C266627"/>
    <w:rsid w:val="3C2C2A35"/>
    <w:rsid w:val="3C403A54"/>
    <w:rsid w:val="3C506F4F"/>
    <w:rsid w:val="3C882B40"/>
    <w:rsid w:val="3CE101A3"/>
    <w:rsid w:val="3CE91763"/>
    <w:rsid w:val="3D7C7964"/>
    <w:rsid w:val="3D7F69B6"/>
    <w:rsid w:val="3DB22559"/>
    <w:rsid w:val="3DC80464"/>
    <w:rsid w:val="3DDB0D44"/>
    <w:rsid w:val="3DF130E8"/>
    <w:rsid w:val="3E0F0F20"/>
    <w:rsid w:val="3E1B3E42"/>
    <w:rsid w:val="3E1B64E0"/>
    <w:rsid w:val="3E1C6B16"/>
    <w:rsid w:val="3E610818"/>
    <w:rsid w:val="3E652EA0"/>
    <w:rsid w:val="3E6C613A"/>
    <w:rsid w:val="3E8052DB"/>
    <w:rsid w:val="3E955B45"/>
    <w:rsid w:val="3EB51487"/>
    <w:rsid w:val="3EB9534E"/>
    <w:rsid w:val="3EBE1C87"/>
    <w:rsid w:val="3ED81E5E"/>
    <w:rsid w:val="3EFE6C69"/>
    <w:rsid w:val="3F107C75"/>
    <w:rsid w:val="3F1824B6"/>
    <w:rsid w:val="3F2F01AA"/>
    <w:rsid w:val="3FC945DD"/>
    <w:rsid w:val="3FDA1FFD"/>
    <w:rsid w:val="3FF31DF4"/>
    <w:rsid w:val="40256136"/>
    <w:rsid w:val="405636A0"/>
    <w:rsid w:val="40784F0B"/>
    <w:rsid w:val="40AF7AA3"/>
    <w:rsid w:val="40DF4172"/>
    <w:rsid w:val="40F97C89"/>
    <w:rsid w:val="4157163E"/>
    <w:rsid w:val="416E1736"/>
    <w:rsid w:val="417C0ECC"/>
    <w:rsid w:val="41C90621"/>
    <w:rsid w:val="421752E2"/>
    <w:rsid w:val="42563F18"/>
    <w:rsid w:val="429C1C22"/>
    <w:rsid w:val="42C23D89"/>
    <w:rsid w:val="42D555BB"/>
    <w:rsid w:val="42EC5009"/>
    <w:rsid w:val="430A3718"/>
    <w:rsid w:val="433C04E4"/>
    <w:rsid w:val="433E1669"/>
    <w:rsid w:val="436A466E"/>
    <w:rsid w:val="43707DCE"/>
    <w:rsid w:val="43C75915"/>
    <w:rsid w:val="43E87999"/>
    <w:rsid w:val="43E9366F"/>
    <w:rsid w:val="442D28EE"/>
    <w:rsid w:val="443D77AF"/>
    <w:rsid w:val="44566B84"/>
    <w:rsid w:val="44600168"/>
    <w:rsid w:val="448C4CF7"/>
    <w:rsid w:val="449F2200"/>
    <w:rsid w:val="449F61DC"/>
    <w:rsid w:val="44BC1058"/>
    <w:rsid w:val="44F74144"/>
    <w:rsid w:val="45156F29"/>
    <w:rsid w:val="4549246C"/>
    <w:rsid w:val="457250C7"/>
    <w:rsid w:val="45764D13"/>
    <w:rsid w:val="45916CC3"/>
    <w:rsid w:val="45EA25FB"/>
    <w:rsid w:val="46303219"/>
    <w:rsid w:val="46466EA5"/>
    <w:rsid w:val="467C355F"/>
    <w:rsid w:val="468C67B6"/>
    <w:rsid w:val="46C045C0"/>
    <w:rsid w:val="46D355AD"/>
    <w:rsid w:val="470362DD"/>
    <w:rsid w:val="47096CCA"/>
    <w:rsid w:val="47270CAC"/>
    <w:rsid w:val="47355A85"/>
    <w:rsid w:val="473E6AA0"/>
    <w:rsid w:val="474A701B"/>
    <w:rsid w:val="475A0F93"/>
    <w:rsid w:val="477458AD"/>
    <w:rsid w:val="477778CF"/>
    <w:rsid w:val="478E60F7"/>
    <w:rsid w:val="47BD442B"/>
    <w:rsid w:val="47CE5CB6"/>
    <w:rsid w:val="47E94D3A"/>
    <w:rsid w:val="47EC1AC1"/>
    <w:rsid w:val="47FC1CAC"/>
    <w:rsid w:val="480E1067"/>
    <w:rsid w:val="481C4767"/>
    <w:rsid w:val="48535958"/>
    <w:rsid w:val="487E4647"/>
    <w:rsid w:val="48A3104C"/>
    <w:rsid w:val="48BD3E94"/>
    <w:rsid w:val="48D26911"/>
    <w:rsid w:val="48E00049"/>
    <w:rsid w:val="48F43721"/>
    <w:rsid w:val="49396D57"/>
    <w:rsid w:val="496B7E6D"/>
    <w:rsid w:val="49730A32"/>
    <w:rsid w:val="497C6EF8"/>
    <w:rsid w:val="49986736"/>
    <w:rsid w:val="499C7517"/>
    <w:rsid w:val="49AC2C18"/>
    <w:rsid w:val="49DF51C9"/>
    <w:rsid w:val="49F34D2C"/>
    <w:rsid w:val="4A234BD0"/>
    <w:rsid w:val="4A431329"/>
    <w:rsid w:val="4A6F478F"/>
    <w:rsid w:val="4A712970"/>
    <w:rsid w:val="4A7B3635"/>
    <w:rsid w:val="4AA34772"/>
    <w:rsid w:val="4AD400DB"/>
    <w:rsid w:val="4AD76B17"/>
    <w:rsid w:val="4B0B045C"/>
    <w:rsid w:val="4B162311"/>
    <w:rsid w:val="4B2A0690"/>
    <w:rsid w:val="4B330B3A"/>
    <w:rsid w:val="4B49722A"/>
    <w:rsid w:val="4B4D28F2"/>
    <w:rsid w:val="4B553881"/>
    <w:rsid w:val="4B6A1EF8"/>
    <w:rsid w:val="4B74642E"/>
    <w:rsid w:val="4B8D26F1"/>
    <w:rsid w:val="4BB51D68"/>
    <w:rsid w:val="4BD65E0D"/>
    <w:rsid w:val="4BE20007"/>
    <w:rsid w:val="4BE847E8"/>
    <w:rsid w:val="4C206ACB"/>
    <w:rsid w:val="4C482476"/>
    <w:rsid w:val="4C4B03CE"/>
    <w:rsid w:val="4C6E3A65"/>
    <w:rsid w:val="4CBB31FF"/>
    <w:rsid w:val="4CD55D7A"/>
    <w:rsid w:val="4CDC01C5"/>
    <w:rsid w:val="4CE77BBC"/>
    <w:rsid w:val="4D1E0A5F"/>
    <w:rsid w:val="4D273FD9"/>
    <w:rsid w:val="4D332562"/>
    <w:rsid w:val="4D643C72"/>
    <w:rsid w:val="4D67394E"/>
    <w:rsid w:val="4D7451EB"/>
    <w:rsid w:val="4D8C2892"/>
    <w:rsid w:val="4DC85716"/>
    <w:rsid w:val="4E026197"/>
    <w:rsid w:val="4E062704"/>
    <w:rsid w:val="4E2775A0"/>
    <w:rsid w:val="4E2F43F4"/>
    <w:rsid w:val="4EDD21F3"/>
    <w:rsid w:val="4EDE1C90"/>
    <w:rsid w:val="4F1C6A71"/>
    <w:rsid w:val="4F1E1596"/>
    <w:rsid w:val="4F3C72ED"/>
    <w:rsid w:val="4F483567"/>
    <w:rsid w:val="4F5D3BE9"/>
    <w:rsid w:val="4F635132"/>
    <w:rsid w:val="4F846DFE"/>
    <w:rsid w:val="4F987EC1"/>
    <w:rsid w:val="4FA5677A"/>
    <w:rsid w:val="4FDC6A2D"/>
    <w:rsid w:val="4FEC25CA"/>
    <w:rsid w:val="4FF708F3"/>
    <w:rsid w:val="4FF855BA"/>
    <w:rsid w:val="504A66A9"/>
    <w:rsid w:val="507A3607"/>
    <w:rsid w:val="5116279E"/>
    <w:rsid w:val="513122C1"/>
    <w:rsid w:val="513808A9"/>
    <w:rsid w:val="51603950"/>
    <w:rsid w:val="517E00EB"/>
    <w:rsid w:val="518E0761"/>
    <w:rsid w:val="51953B8A"/>
    <w:rsid w:val="51986E89"/>
    <w:rsid w:val="51B230EC"/>
    <w:rsid w:val="51CA38AF"/>
    <w:rsid w:val="51D21DDF"/>
    <w:rsid w:val="51D313E3"/>
    <w:rsid w:val="51EE2A24"/>
    <w:rsid w:val="52447772"/>
    <w:rsid w:val="525919E5"/>
    <w:rsid w:val="52687C34"/>
    <w:rsid w:val="526C3156"/>
    <w:rsid w:val="527C0867"/>
    <w:rsid w:val="528D1E9B"/>
    <w:rsid w:val="528D5B19"/>
    <w:rsid w:val="52AD5E30"/>
    <w:rsid w:val="52F45CCD"/>
    <w:rsid w:val="530C74E0"/>
    <w:rsid w:val="530E16CB"/>
    <w:rsid w:val="531867C6"/>
    <w:rsid w:val="53406786"/>
    <w:rsid w:val="53755C5A"/>
    <w:rsid w:val="538959AF"/>
    <w:rsid w:val="53923ED4"/>
    <w:rsid w:val="53EB61D1"/>
    <w:rsid w:val="53EE31FD"/>
    <w:rsid w:val="540D6D10"/>
    <w:rsid w:val="5435046F"/>
    <w:rsid w:val="544A3BFA"/>
    <w:rsid w:val="54555248"/>
    <w:rsid w:val="546613CC"/>
    <w:rsid w:val="548D061B"/>
    <w:rsid w:val="549131C1"/>
    <w:rsid w:val="54A8749E"/>
    <w:rsid w:val="54BE56DC"/>
    <w:rsid w:val="553A27BF"/>
    <w:rsid w:val="558A4540"/>
    <w:rsid w:val="55901C64"/>
    <w:rsid w:val="559D6E5F"/>
    <w:rsid w:val="55AB6C63"/>
    <w:rsid w:val="55ED0759"/>
    <w:rsid w:val="55F16549"/>
    <w:rsid w:val="55F244C6"/>
    <w:rsid w:val="566B2285"/>
    <w:rsid w:val="566E03A2"/>
    <w:rsid w:val="56774CD1"/>
    <w:rsid w:val="56C71AFC"/>
    <w:rsid w:val="56D7364E"/>
    <w:rsid w:val="56F6369D"/>
    <w:rsid w:val="56F82BBC"/>
    <w:rsid w:val="570E78D0"/>
    <w:rsid w:val="570F48F6"/>
    <w:rsid w:val="5718515F"/>
    <w:rsid w:val="57AB67E3"/>
    <w:rsid w:val="57D52BFA"/>
    <w:rsid w:val="580935D6"/>
    <w:rsid w:val="584958EA"/>
    <w:rsid w:val="58591798"/>
    <w:rsid w:val="58E12FA7"/>
    <w:rsid w:val="59104AB6"/>
    <w:rsid w:val="59223FDC"/>
    <w:rsid w:val="59350235"/>
    <w:rsid w:val="594D4B4F"/>
    <w:rsid w:val="59503E9E"/>
    <w:rsid w:val="596A3AA7"/>
    <w:rsid w:val="598F3A2F"/>
    <w:rsid w:val="59EA53C7"/>
    <w:rsid w:val="59F40D91"/>
    <w:rsid w:val="5A107A76"/>
    <w:rsid w:val="5A4A76E9"/>
    <w:rsid w:val="5A8B06D5"/>
    <w:rsid w:val="5A9E7312"/>
    <w:rsid w:val="5AA01829"/>
    <w:rsid w:val="5AB17811"/>
    <w:rsid w:val="5AC67348"/>
    <w:rsid w:val="5AC85EE0"/>
    <w:rsid w:val="5AD32654"/>
    <w:rsid w:val="5B104B10"/>
    <w:rsid w:val="5B6348FC"/>
    <w:rsid w:val="5B64727F"/>
    <w:rsid w:val="5B790924"/>
    <w:rsid w:val="5BB90088"/>
    <w:rsid w:val="5BFC3C03"/>
    <w:rsid w:val="5C0E3AF8"/>
    <w:rsid w:val="5C233C30"/>
    <w:rsid w:val="5C2B0FD9"/>
    <w:rsid w:val="5C496D36"/>
    <w:rsid w:val="5C832C7E"/>
    <w:rsid w:val="5CA21DD7"/>
    <w:rsid w:val="5CDE0AF6"/>
    <w:rsid w:val="5CF24FD1"/>
    <w:rsid w:val="5CF81C87"/>
    <w:rsid w:val="5CFB3781"/>
    <w:rsid w:val="5D0B4EDF"/>
    <w:rsid w:val="5D202D82"/>
    <w:rsid w:val="5DB76131"/>
    <w:rsid w:val="5DDC0DB0"/>
    <w:rsid w:val="5DED4004"/>
    <w:rsid w:val="5DEF3BD3"/>
    <w:rsid w:val="5DF0289A"/>
    <w:rsid w:val="5E1D3358"/>
    <w:rsid w:val="5E266A0D"/>
    <w:rsid w:val="5E381EC7"/>
    <w:rsid w:val="5E9C702D"/>
    <w:rsid w:val="5EAD1F6E"/>
    <w:rsid w:val="5ED03ABB"/>
    <w:rsid w:val="5EF6722F"/>
    <w:rsid w:val="5F141984"/>
    <w:rsid w:val="5F24171B"/>
    <w:rsid w:val="5F4223A1"/>
    <w:rsid w:val="5F657D21"/>
    <w:rsid w:val="5FBB6710"/>
    <w:rsid w:val="5FD742AF"/>
    <w:rsid w:val="5FDD5067"/>
    <w:rsid w:val="5FF57FCD"/>
    <w:rsid w:val="5FFC7BB9"/>
    <w:rsid w:val="601222C5"/>
    <w:rsid w:val="60335CE3"/>
    <w:rsid w:val="60350386"/>
    <w:rsid w:val="6048075A"/>
    <w:rsid w:val="60717001"/>
    <w:rsid w:val="60B455C5"/>
    <w:rsid w:val="60C45A74"/>
    <w:rsid w:val="612B2D0F"/>
    <w:rsid w:val="613E4013"/>
    <w:rsid w:val="61417526"/>
    <w:rsid w:val="61555AAF"/>
    <w:rsid w:val="61B730C0"/>
    <w:rsid w:val="61DA7617"/>
    <w:rsid w:val="61EE3339"/>
    <w:rsid w:val="61F0782C"/>
    <w:rsid w:val="62230F2F"/>
    <w:rsid w:val="624E436A"/>
    <w:rsid w:val="627F2E7A"/>
    <w:rsid w:val="62C525F2"/>
    <w:rsid w:val="62DF1AC4"/>
    <w:rsid w:val="63153DCD"/>
    <w:rsid w:val="632567E7"/>
    <w:rsid w:val="63400993"/>
    <w:rsid w:val="637B03D0"/>
    <w:rsid w:val="63BE147D"/>
    <w:rsid w:val="63CB1E3C"/>
    <w:rsid w:val="63D01D6D"/>
    <w:rsid w:val="63D4445F"/>
    <w:rsid w:val="63E575E7"/>
    <w:rsid w:val="64155773"/>
    <w:rsid w:val="64177202"/>
    <w:rsid w:val="641D39EA"/>
    <w:rsid w:val="642C06DE"/>
    <w:rsid w:val="64713B57"/>
    <w:rsid w:val="647276F9"/>
    <w:rsid w:val="64742311"/>
    <w:rsid w:val="648B6BC6"/>
    <w:rsid w:val="64983745"/>
    <w:rsid w:val="64AC6B60"/>
    <w:rsid w:val="64BE7D4A"/>
    <w:rsid w:val="65077F3B"/>
    <w:rsid w:val="651C5FE8"/>
    <w:rsid w:val="65674129"/>
    <w:rsid w:val="659B3924"/>
    <w:rsid w:val="65AD4C2F"/>
    <w:rsid w:val="65D73BDC"/>
    <w:rsid w:val="65DE254A"/>
    <w:rsid w:val="65F32C84"/>
    <w:rsid w:val="65F925A6"/>
    <w:rsid w:val="660E09B6"/>
    <w:rsid w:val="664F522A"/>
    <w:rsid w:val="66AF3356"/>
    <w:rsid w:val="66B56D55"/>
    <w:rsid w:val="66BD3B89"/>
    <w:rsid w:val="66C01BE8"/>
    <w:rsid w:val="66FA197A"/>
    <w:rsid w:val="66FE66CC"/>
    <w:rsid w:val="67150EF6"/>
    <w:rsid w:val="6721353D"/>
    <w:rsid w:val="675C12A3"/>
    <w:rsid w:val="678E67B2"/>
    <w:rsid w:val="67B35B5A"/>
    <w:rsid w:val="67DF3C4D"/>
    <w:rsid w:val="67EF0724"/>
    <w:rsid w:val="67FB2679"/>
    <w:rsid w:val="68261094"/>
    <w:rsid w:val="68411327"/>
    <w:rsid w:val="68723F2D"/>
    <w:rsid w:val="68797EB4"/>
    <w:rsid w:val="688C52BE"/>
    <w:rsid w:val="68A17EDB"/>
    <w:rsid w:val="68EF0CBC"/>
    <w:rsid w:val="68F52BA5"/>
    <w:rsid w:val="68F74059"/>
    <w:rsid w:val="690E0445"/>
    <w:rsid w:val="696408B8"/>
    <w:rsid w:val="69794903"/>
    <w:rsid w:val="69993DFD"/>
    <w:rsid w:val="69DB390B"/>
    <w:rsid w:val="69E06B1A"/>
    <w:rsid w:val="69F44928"/>
    <w:rsid w:val="6B2219EA"/>
    <w:rsid w:val="6B26030E"/>
    <w:rsid w:val="6B3E6D19"/>
    <w:rsid w:val="6B627B44"/>
    <w:rsid w:val="6BAA6682"/>
    <w:rsid w:val="6BE320FC"/>
    <w:rsid w:val="6BE37ED0"/>
    <w:rsid w:val="6BFE5A78"/>
    <w:rsid w:val="6C023EBC"/>
    <w:rsid w:val="6C2B0C33"/>
    <w:rsid w:val="6C2B333A"/>
    <w:rsid w:val="6C324A50"/>
    <w:rsid w:val="6C725219"/>
    <w:rsid w:val="6C8A34C4"/>
    <w:rsid w:val="6C9A7C20"/>
    <w:rsid w:val="6CB43E0C"/>
    <w:rsid w:val="6CDB2841"/>
    <w:rsid w:val="6CFF7F9B"/>
    <w:rsid w:val="6D122F0C"/>
    <w:rsid w:val="6D2B060D"/>
    <w:rsid w:val="6D5777F6"/>
    <w:rsid w:val="6D9432EC"/>
    <w:rsid w:val="6DB40549"/>
    <w:rsid w:val="6DBA651A"/>
    <w:rsid w:val="6DBB216E"/>
    <w:rsid w:val="6DC440BD"/>
    <w:rsid w:val="6E5516B4"/>
    <w:rsid w:val="6E5B785D"/>
    <w:rsid w:val="6EB33D83"/>
    <w:rsid w:val="6ED42CC8"/>
    <w:rsid w:val="6ED635D3"/>
    <w:rsid w:val="6EF14D80"/>
    <w:rsid w:val="6F036EE6"/>
    <w:rsid w:val="6F071894"/>
    <w:rsid w:val="6F0E5DCA"/>
    <w:rsid w:val="6F171292"/>
    <w:rsid w:val="6F4D50F7"/>
    <w:rsid w:val="6F8A5692"/>
    <w:rsid w:val="6FB3330D"/>
    <w:rsid w:val="6FB76D41"/>
    <w:rsid w:val="6FBF577F"/>
    <w:rsid w:val="6FD14714"/>
    <w:rsid w:val="6FF904D7"/>
    <w:rsid w:val="70474DD8"/>
    <w:rsid w:val="7071127E"/>
    <w:rsid w:val="707E717D"/>
    <w:rsid w:val="708541F7"/>
    <w:rsid w:val="70C57F85"/>
    <w:rsid w:val="70CC0DD4"/>
    <w:rsid w:val="70E35EE8"/>
    <w:rsid w:val="70FE5ECA"/>
    <w:rsid w:val="711F2243"/>
    <w:rsid w:val="714013C9"/>
    <w:rsid w:val="71520A4F"/>
    <w:rsid w:val="715E1158"/>
    <w:rsid w:val="715E6EA3"/>
    <w:rsid w:val="717574BB"/>
    <w:rsid w:val="718971D0"/>
    <w:rsid w:val="718A2E43"/>
    <w:rsid w:val="71B00FA0"/>
    <w:rsid w:val="71DE35E6"/>
    <w:rsid w:val="72133E0E"/>
    <w:rsid w:val="721B7BA2"/>
    <w:rsid w:val="72366E7C"/>
    <w:rsid w:val="726A2CF4"/>
    <w:rsid w:val="72746CBE"/>
    <w:rsid w:val="728C4044"/>
    <w:rsid w:val="72B93BD7"/>
    <w:rsid w:val="72BC7AC6"/>
    <w:rsid w:val="72D36EF3"/>
    <w:rsid w:val="72DE0B26"/>
    <w:rsid w:val="72E7094B"/>
    <w:rsid w:val="7316353C"/>
    <w:rsid w:val="731E31E7"/>
    <w:rsid w:val="732A738A"/>
    <w:rsid w:val="73477F9B"/>
    <w:rsid w:val="73CC7A0C"/>
    <w:rsid w:val="73D95875"/>
    <w:rsid w:val="73EC79D7"/>
    <w:rsid w:val="740D1BB1"/>
    <w:rsid w:val="74136D92"/>
    <w:rsid w:val="74385893"/>
    <w:rsid w:val="748F619D"/>
    <w:rsid w:val="74912BAB"/>
    <w:rsid w:val="74A1029C"/>
    <w:rsid w:val="74C36DBD"/>
    <w:rsid w:val="74CD688E"/>
    <w:rsid w:val="74E71C72"/>
    <w:rsid w:val="74F94EDD"/>
    <w:rsid w:val="75101D3A"/>
    <w:rsid w:val="751537DB"/>
    <w:rsid w:val="75256E42"/>
    <w:rsid w:val="75BE37F5"/>
    <w:rsid w:val="75CF2B8C"/>
    <w:rsid w:val="75D30910"/>
    <w:rsid w:val="75FA4E7C"/>
    <w:rsid w:val="76007942"/>
    <w:rsid w:val="760F7515"/>
    <w:rsid w:val="76113372"/>
    <w:rsid w:val="761B1F2A"/>
    <w:rsid w:val="76357C06"/>
    <w:rsid w:val="764679BD"/>
    <w:rsid w:val="76632920"/>
    <w:rsid w:val="766956A4"/>
    <w:rsid w:val="767B42B6"/>
    <w:rsid w:val="76957EFC"/>
    <w:rsid w:val="76BA60FD"/>
    <w:rsid w:val="76D950A1"/>
    <w:rsid w:val="76ED6E6A"/>
    <w:rsid w:val="7707153B"/>
    <w:rsid w:val="77082A48"/>
    <w:rsid w:val="774D716D"/>
    <w:rsid w:val="775E77DD"/>
    <w:rsid w:val="77985CEB"/>
    <w:rsid w:val="77A75C87"/>
    <w:rsid w:val="77BF20C4"/>
    <w:rsid w:val="7818620D"/>
    <w:rsid w:val="781F2B10"/>
    <w:rsid w:val="7829666D"/>
    <w:rsid w:val="783920AD"/>
    <w:rsid w:val="784F666A"/>
    <w:rsid w:val="78500AC5"/>
    <w:rsid w:val="78A01A22"/>
    <w:rsid w:val="78B07933"/>
    <w:rsid w:val="78C75C05"/>
    <w:rsid w:val="78C82148"/>
    <w:rsid w:val="78EB57F1"/>
    <w:rsid w:val="78FF5352"/>
    <w:rsid w:val="7913406A"/>
    <w:rsid w:val="79217331"/>
    <w:rsid w:val="793F4C06"/>
    <w:rsid w:val="794E51F7"/>
    <w:rsid w:val="796A7998"/>
    <w:rsid w:val="799278FB"/>
    <w:rsid w:val="79A90E00"/>
    <w:rsid w:val="79D158B8"/>
    <w:rsid w:val="7A387413"/>
    <w:rsid w:val="7A4D556B"/>
    <w:rsid w:val="7A547B7E"/>
    <w:rsid w:val="7A775386"/>
    <w:rsid w:val="7A84229B"/>
    <w:rsid w:val="7AA71C85"/>
    <w:rsid w:val="7AB60D3E"/>
    <w:rsid w:val="7ACE1C00"/>
    <w:rsid w:val="7AD46A76"/>
    <w:rsid w:val="7ADE3B65"/>
    <w:rsid w:val="7AE2675D"/>
    <w:rsid w:val="7B3251EF"/>
    <w:rsid w:val="7B374825"/>
    <w:rsid w:val="7B5D6192"/>
    <w:rsid w:val="7B7B7CD6"/>
    <w:rsid w:val="7B8C417A"/>
    <w:rsid w:val="7B917D0E"/>
    <w:rsid w:val="7BAB1775"/>
    <w:rsid w:val="7BCB30FB"/>
    <w:rsid w:val="7BEB5FEE"/>
    <w:rsid w:val="7BF41005"/>
    <w:rsid w:val="7BF65ABD"/>
    <w:rsid w:val="7C0740E5"/>
    <w:rsid w:val="7C20065D"/>
    <w:rsid w:val="7C225BFB"/>
    <w:rsid w:val="7C2C1E1C"/>
    <w:rsid w:val="7C685CB8"/>
    <w:rsid w:val="7CD33054"/>
    <w:rsid w:val="7CDC7E2A"/>
    <w:rsid w:val="7CE92D8C"/>
    <w:rsid w:val="7CEC1501"/>
    <w:rsid w:val="7D556626"/>
    <w:rsid w:val="7D647894"/>
    <w:rsid w:val="7DAB63F4"/>
    <w:rsid w:val="7DC02CCB"/>
    <w:rsid w:val="7DC85C89"/>
    <w:rsid w:val="7DD1434D"/>
    <w:rsid w:val="7E384906"/>
    <w:rsid w:val="7E5545AD"/>
    <w:rsid w:val="7E5D1441"/>
    <w:rsid w:val="7E7D62ED"/>
    <w:rsid w:val="7ED510B1"/>
    <w:rsid w:val="7F06357D"/>
    <w:rsid w:val="7F2E6E9D"/>
    <w:rsid w:val="7F6C05FC"/>
    <w:rsid w:val="7F741F0B"/>
    <w:rsid w:val="7F745F11"/>
    <w:rsid w:val="7FA3269D"/>
    <w:rsid w:val="7FE84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qFormat/>
    <w:uiPriority w:val="0"/>
    <w:rPr>
      <w:rFonts w:ascii="Segoe UI" w:hAnsi="Segoe UI" w:cs="Segoe UI"/>
      <w:sz w:val="18"/>
      <w:szCs w:val="18"/>
    </w:rPr>
  </w:style>
  <w:style w:type="character" w:styleId="5">
    <w:name w:val="annotation reference"/>
    <w:basedOn w:val="2"/>
    <w:qFormat/>
    <w:uiPriority w:val="0"/>
    <w:rPr>
      <w:sz w:val="16"/>
      <w:szCs w:val="16"/>
    </w:rPr>
  </w:style>
  <w:style w:type="paragraph" w:styleId="6">
    <w:name w:val="annotation text"/>
    <w:basedOn w:val="1"/>
    <w:link w:val="12"/>
    <w:qFormat/>
    <w:uiPriority w:val="0"/>
  </w:style>
  <w:style w:type="paragraph" w:styleId="7">
    <w:name w:val="annotation subject"/>
    <w:basedOn w:val="6"/>
    <w:next w:val="6"/>
    <w:link w:val="13"/>
    <w:qFormat/>
    <w:uiPriority w:val="0"/>
    <w:rPr>
      <w:b/>
      <w:bCs/>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pPr>
    <w:rPr>
      <w:sz w:val="18"/>
      <w:szCs w:val="18"/>
    </w:rPr>
  </w:style>
  <w:style w:type="paragraph" w:styleId="10">
    <w:name w:val="Normal (Web)"/>
    <w:basedOn w:val="1"/>
    <w:qFormat/>
    <w:uiPriority w:val="0"/>
    <w:pPr>
      <w:spacing w:before="100" w:beforeAutospacing="1" w:after="100" w:afterAutospacing="1"/>
    </w:pPr>
    <w:rPr>
      <w:color w:val="000000"/>
    </w:rPr>
  </w:style>
  <w:style w:type="character" w:customStyle="1" w:styleId="11">
    <w:name w:val="Balloon Text Char"/>
    <w:basedOn w:val="2"/>
    <w:link w:val="4"/>
    <w:qFormat/>
    <w:uiPriority w:val="0"/>
    <w:rPr>
      <w:rFonts w:ascii="Segoe UI" w:hAnsi="Segoe UI" w:cs="Segoe UI" w:eastAsiaTheme="minorEastAsia"/>
      <w:sz w:val="18"/>
      <w:szCs w:val="18"/>
      <w:lang w:eastAsia="zh-CN"/>
    </w:rPr>
  </w:style>
  <w:style w:type="character" w:customStyle="1" w:styleId="12">
    <w:name w:val="Comment Text Char"/>
    <w:basedOn w:val="2"/>
    <w:link w:val="6"/>
    <w:qFormat/>
    <w:uiPriority w:val="0"/>
    <w:rPr>
      <w:rFonts w:asciiTheme="minorHAnsi" w:hAnsiTheme="minorHAnsi" w:eastAsiaTheme="minorEastAsia" w:cstheme="minorBidi"/>
      <w:lang w:eastAsia="zh-CN"/>
    </w:rPr>
  </w:style>
  <w:style w:type="character" w:customStyle="1" w:styleId="13">
    <w:name w:val="Comment Subject Char"/>
    <w:basedOn w:val="12"/>
    <w:link w:val="7"/>
    <w:qFormat/>
    <w:uiPriority w:val="0"/>
    <w:rPr>
      <w:rFonts w:asciiTheme="minorHAnsi" w:hAnsiTheme="minorHAnsi" w:eastAsiaTheme="minorEastAsia" w:cstheme="minorBidi"/>
      <w:b/>
      <w:bCs/>
      <w:lang w:eastAsia="zh-CN"/>
    </w:rPr>
  </w:style>
  <w:style w:type="paragraph" w:customStyle="1" w:styleId="14">
    <w:name w:val="Revision1"/>
    <w:hidden/>
    <w:semiHidden/>
    <w:qFormat/>
    <w:uiPriority w:val="99"/>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10</Pages>
  <Words>5729</Words>
  <Characters>32657</Characters>
  <Lines>272</Lines>
  <Paragraphs>76</Paragraphs>
  <TotalTime>3</TotalTime>
  <ScaleCrop>false</ScaleCrop>
  <LinksUpToDate>false</LinksUpToDate>
  <CharactersWithSpaces>38310</CharactersWithSpaces>
  <Application>WPS Office_11.2.0.10426_F1E327BC-269C-435d-A152-05C5408002CA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2025-09-29T09:51:00Z</dcterms:created>
  <dc:creator>SDV</dc:creator>
  <cp:lastModifiedBy>CH</cp:lastModifiedBy>
  <cp:lastPrinted>2025-10-15T06:02:29Z</cp:lastPrinted>
  <dcterms:modified xsi:type="dcterms:W3CDTF">2025-10-15T06:04:52Z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1033-11.2.0.10426</vt:lpwstr>
  </property>
  <property fmtid="{D5CDD505-2E9C-101B-9397-08002B2CF9AE}" pid="3" name="ICV">
    <vt:lpwstr>B89A7AC936BB44FCA866F1493AE3EABA</vt:lpwstr>
  </property>
</Properties>
</file>